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1378F" w14:textId="3335D2BB" w:rsidR="00933C74" w:rsidRPr="008F0A3E" w:rsidRDefault="00C016A9" w:rsidP="00106E76">
      <w:pPr>
        <w:widowControl/>
        <w:spacing w:after="240"/>
        <w:jc w:val="center"/>
        <w:rPr>
          <w:rFonts w:ascii="Times New Roman" w:hAnsi="Times New Roman" w:cs="Times New Roman"/>
          <w:b/>
          <w:bCs/>
          <w:spacing w:val="-1"/>
          <w:sz w:val="24"/>
          <w:szCs w:val="24"/>
        </w:rPr>
      </w:pPr>
      <w:r w:rsidRPr="008F0A3E">
        <w:rPr>
          <w:rFonts w:ascii="Times New Roman" w:hAnsi="Times New Roman" w:cs="Times New Roman"/>
          <w:b/>
          <w:bCs/>
          <w:spacing w:val="-1"/>
          <w:sz w:val="24"/>
          <w:szCs w:val="24"/>
        </w:rPr>
        <w:t>ADDITIONAL TERMS FOR CLOUD SERVICES ENGAGEMENTS</w:t>
      </w:r>
    </w:p>
    <w:p w14:paraId="7A635664" w14:textId="081C3113" w:rsidR="003712F5" w:rsidRPr="008F0A3E" w:rsidRDefault="00F749E9" w:rsidP="00106E76">
      <w:pPr>
        <w:widowControl/>
        <w:spacing w:after="240"/>
        <w:jc w:val="center"/>
        <w:rPr>
          <w:rFonts w:ascii="Times New Roman" w:hAnsi="Times New Roman" w:cs="Times New Roman"/>
          <w:spacing w:val="-1"/>
          <w:sz w:val="24"/>
          <w:szCs w:val="24"/>
        </w:rPr>
      </w:pPr>
      <w:r w:rsidRPr="008F0A3E">
        <w:rPr>
          <w:rFonts w:ascii="Times New Roman" w:hAnsi="Times New Roman" w:cs="Times New Roman"/>
          <w:spacing w:val="-1"/>
          <w:sz w:val="24"/>
          <w:szCs w:val="24"/>
        </w:rPr>
        <w:t xml:space="preserve">Exhibit 1 to Contract </w:t>
      </w:r>
      <w:r w:rsidR="00DD2A91" w:rsidRPr="008F0A3E">
        <w:rPr>
          <w:rFonts w:ascii="Times New Roman" w:hAnsi="Times New Roman" w:cs="Times New Roman"/>
          <w:spacing w:val="-1"/>
          <w:sz w:val="24"/>
          <w:szCs w:val="24"/>
        </w:rPr>
        <w:t>#</w:t>
      </w:r>
      <w:r w:rsidR="00BF75FA" w:rsidRPr="009B4D5A">
        <w:rPr>
          <w:rFonts w:ascii="Times New Roman" w:hAnsi="Times New Roman" w:cs="Times New Roman"/>
          <w:spacing w:val="-1"/>
          <w:sz w:val="24"/>
          <w:szCs w:val="24"/>
          <w:highlight w:val="yellow"/>
        </w:rPr>
        <w:t>________</w:t>
      </w:r>
    </w:p>
    <w:p w14:paraId="4F0F726B" w14:textId="7BEB3961" w:rsidR="00163BAD" w:rsidRPr="008F0A3E" w:rsidRDefault="00163BAD" w:rsidP="00106E76">
      <w:pPr>
        <w:widowControl/>
        <w:spacing w:after="240"/>
        <w:jc w:val="both"/>
        <w:rPr>
          <w:rFonts w:ascii="Times New Roman" w:eastAsia="Times New Roman" w:hAnsi="Times New Roman" w:cs="Times New Roman"/>
        </w:rPr>
      </w:pPr>
      <w:r w:rsidRPr="008F0A3E">
        <w:rPr>
          <w:rFonts w:ascii="Times New Roman" w:hAnsi="Times New Roman" w:cs="Times New Roman"/>
          <w:bCs/>
          <w:spacing w:val="-1"/>
        </w:rPr>
        <w:t>The words</w:t>
      </w:r>
      <w:r w:rsidRPr="008F0A3E">
        <w:rPr>
          <w:rFonts w:ascii="Times New Roman" w:hAnsi="Times New Roman" w:cs="Times New Roman"/>
          <w:b/>
          <w:bCs/>
          <w:spacing w:val="-1"/>
        </w:rPr>
        <w:t xml:space="preserve"> “</w:t>
      </w:r>
      <w:r w:rsidRPr="008F0A3E">
        <w:rPr>
          <w:rFonts w:ascii="Times New Roman" w:hAnsi="Times New Roman" w:cs="Times New Roman"/>
          <w:spacing w:val="-1"/>
        </w:rPr>
        <w:t>Contract,” “Contractor,”</w:t>
      </w:r>
      <w:r w:rsidRPr="008F0A3E">
        <w:rPr>
          <w:rFonts w:ascii="Times New Roman" w:hAnsi="Times New Roman" w:cs="Times New Roman"/>
          <w:bCs/>
          <w:spacing w:val="-1"/>
        </w:rPr>
        <w:t xml:space="preserve"> “Form Contract,” and “State” have the same meanings in th</w:t>
      </w:r>
      <w:r w:rsidR="002F0F48" w:rsidRPr="008F0A3E">
        <w:rPr>
          <w:rFonts w:ascii="Times New Roman" w:hAnsi="Times New Roman" w:cs="Times New Roman"/>
          <w:bCs/>
          <w:spacing w:val="-1"/>
        </w:rPr>
        <w:t>ese Additional Terms for Cloud Services Engagements (these “</w:t>
      </w:r>
      <w:r w:rsidR="003B6F5F" w:rsidRPr="008F0A3E">
        <w:rPr>
          <w:rFonts w:ascii="Times New Roman" w:hAnsi="Times New Roman" w:cs="Times New Roman"/>
          <w:bCs/>
          <w:spacing w:val="-1"/>
        </w:rPr>
        <w:t>Cloud</w:t>
      </w:r>
      <w:r w:rsidR="002F0F48" w:rsidRPr="008F0A3E">
        <w:rPr>
          <w:rFonts w:ascii="Times New Roman" w:hAnsi="Times New Roman" w:cs="Times New Roman"/>
          <w:bCs/>
          <w:spacing w:val="-1"/>
        </w:rPr>
        <w:t xml:space="preserve"> Terms”)</w:t>
      </w:r>
      <w:r w:rsidRPr="008F0A3E">
        <w:rPr>
          <w:rFonts w:ascii="Times New Roman" w:hAnsi="Times New Roman" w:cs="Times New Roman"/>
          <w:bCs/>
          <w:spacing w:val="-1"/>
        </w:rPr>
        <w:t xml:space="preserve"> as they do in Contract</w:t>
      </w:r>
      <w:r w:rsidR="002F0F48" w:rsidRPr="008F0A3E">
        <w:rPr>
          <w:rFonts w:ascii="Times New Roman" w:hAnsi="Times New Roman" w:cs="Times New Roman"/>
          <w:bCs/>
          <w:spacing w:val="-1"/>
        </w:rPr>
        <w:t xml:space="preserve"> #</w:t>
      </w:r>
      <w:r w:rsidR="002F0F48" w:rsidRPr="009B4D5A">
        <w:rPr>
          <w:rFonts w:ascii="Times New Roman" w:hAnsi="Times New Roman" w:cs="Times New Roman"/>
          <w:bCs/>
          <w:spacing w:val="-1"/>
          <w:highlight w:val="yellow"/>
        </w:rPr>
        <w:t>________</w:t>
      </w:r>
      <w:r w:rsidRPr="008F0A3E">
        <w:rPr>
          <w:rFonts w:ascii="Times New Roman" w:hAnsi="Times New Roman" w:cs="Times New Roman"/>
          <w:bCs/>
          <w:spacing w:val="-1"/>
        </w:rPr>
        <w:t xml:space="preserve">.  </w:t>
      </w:r>
    </w:p>
    <w:p w14:paraId="0B0549DA" w14:textId="6F115159" w:rsidR="00183675" w:rsidRPr="008F0A3E" w:rsidRDefault="00183675" w:rsidP="00183675">
      <w:pPr>
        <w:widowControl/>
        <w:spacing w:after="240"/>
        <w:jc w:val="both"/>
        <w:rPr>
          <w:rFonts w:ascii="Times New Roman" w:eastAsia="Times New Roman" w:hAnsi="Times New Roman" w:cs="Times New Roman"/>
        </w:rPr>
      </w:pPr>
      <w:r w:rsidRPr="008F0A3E">
        <w:rPr>
          <w:rFonts w:ascii="Times New Roman" w:eastAsia="Times New Roman" w:hAnsi="Times New Roman" w:cs="Times New Roman"/>
        </w:rPr>
        <w:t xml:space="preserve">The purpose of </w:t>
      </w:r>
      <w:r w:rsidR="00751175" w:rsidRPr="008F0A3E">
        <w:rPr>
          <w:rFonts w:ascii="Times New Roman" w:eastAsia="Times New Roman" w:hAnsi="Times New Roman" w:cs="Times New Roman"/>
        </w:rPr>
        <w:t xml:space="preserve">these </w:t>
      </w:r>
      <w:r w:rsidR="003B6F5F" w:rsidRPr="008F0A3E">
        <w:rPr>
          <w:rFonts w:ascii="Times New Roman" w:eastAsia="Times New Roman" w:hAnsi="Times New Roman" w:cs="Times New Roman"/>
        </w:rPr>
        <w:t>Cloud</w:t>
      </w:r>
      <w:r w:rsidR="00751175" w:rsidRPr="008F0A3E">
        <w:rPr>
          <w:rFonts w:ascii="Times New Roman" w:eastAsia="Times New Roman" w:hAnsi="Times New Roman" w:cs="Times New Roman"/>
        </w:rPr>
        <w:t xml:space="preserve"> Terms</w:t>
      </w:r>
      <w:r w:rsidR="00D60815" w:rsidRPr="008F0A3E">
        <w:rPr>
          <w:rFonts w:ascii="Times New Roman" w:eastAsia="Times New Roman" w:hAnsi="Times New Roman" w:cs="Times New Roman"/>
        </w:rPr>
        <w:t xml:space="preserve"> </w:t>
      </w:r>
      <w:r w:rsidRPr="008F0A3E">
        <w:rPr>
          <w:rFonts w:ascii="Times New Roman" w:eastAsia="Times New Roman" w:hAnsi="Times New Roman" w:cs="Times New Roman"/>
        </w:rPr>
        <w:t xml:space="preserve">is </w:t>
      </w:r>
      <w:r w:rsidR="00370CDB" w:rsidRPr="008F0A3E">
        <w:rPr>
          <w:rFonts w:ascii="Times New Roman" w:eastAsia="Times New Roman" w:hAnsi="Times New Roman" w:cs="Times New Roman"/>
          <w:i/>
          <w:iCs/>
        </w:rPr>
        <w:t>EITHER</w:t>
      </w:r>
      <w:r w:rsidR="00D60815" w:rsidRPr="008F0A3E">
        <w:rPr>
          <w:rFonts w:ascii="Times New Roman" w:eastAsia="Times New Roman" w:hAnsi="Times New Roman" w:cs="Times New Roman"/>
        </w:rPr>
        <w:t xml:space="preserve"> to establish terms for the provision of cloud services to the State if the Contractor has provided no such terms of its own </w:t>
      </w:r>
      <w:r w:rsidR="0021128A" w:rsidRPr="008F0A3E">
        <w:rPr>
          <w:rFonts w:ascii="Times New Roman" w:eastAsia="Times New Roman" w:hAnsi="Times New Roman" w:cs="Times New Roman"/>
          <w:i/>
          <w:iCs/>
        </w:rPr>
        <w:t>OR</w:t>
      </w:r>
      <w:r w:rsidR="00D60815" w:rsidRPr="008F0A3E">
        <w:rPr>
          <w:rFonts w:ascii="Times New Roman" w:eastAsia="Times New Roman" w:hAnsi="Times New Roman" w:cs="Times New Roman"/>
        </w:rPr>
        <w:t xml:space="preserve"> to </w:t>
      </w:r>
      <w:r w:rsidR="0021128A" w:rsidRPr="008F0A3E">
        <w:rPr>
          <w:rFonts w:ascii="Times New Roman" w:eastAsia="Times New Roman" w:hAnsi="Times New Roman" w:cs="Times New Roman"/>
        </w:rPr>
        <w:t>supplement</w:t>
      </w:r>
      <w:r w:rsidRPr="008F0A3E">
        <w:rPr>
          <w:rFonts w:ascii="Times New Roman" w:eastAsia="Times New Roman" w:hAnsi="Times New Roman" w:cs="Times New Roman"/>
        </w:rPr>
        <w:t xml:space="preserve">, delete, </w:t>
      </w:r>
      <w:r w:rsidR="00E73E75" w:rsidRPr="008F0A3E">
        <w:rPr>
          <w:rFonts w:ascii="Times New Roman" w:eastAsia="Times New Roman" w:hAnsi="Times New Roman" w:cs="Times New Roman"/>
        </w:rPr>
        <w:t>and</w:t>
      </w:r>
      <w:r w:rsidRPr="008F0A3E">
        <w:rPr>
          <w:rFonts w:ascii="Times New Roman" w:eastAsia="Times New Roman" w:hAnsi="Times New Roman" w:cs="Times New Roman"/>
        </w:rPr>
        <w:t xml:space="preserve"> amend certain terms </w:t>
      </w:r>
      <w:r w:rsidR="0021128A" w:rsidRPr="008F0A3E">
        <w:rPr>
          <w:rFonts w:ascii="Times New Roman" w:eastAsia="Times New Roman" w:hAnsi="Times New Roman" w:cs="Times New Roman"/>
        </w:rPr>
        <w:t>regarding the provision of cloud services</w:t>
      </w:r>
      <w:r w:rsidRPr="008F0A3E">
        <w:rPr>
          <w:rFonts w:ascii="Times New Roman" w:eastAsia="Times New Roman" w:hAnsi="Times New Roman" w:cs="Times New Roman"/>
        </w:rPr>
        <w:t xml:space="preserve"> in the Form Contract</w:t>
      </w:r>
      <w:r w:rsidR="003B6F5F" w:rsidRPr="008F0A3E">
        <w:rPr>
          <w:rFonts w:ascii="Times New Roman" w:eastAsia="Times New Roman" w:hAnsi="Times New Roman" w:cs="Times New Roman"/>
        </w:rPr>
        <w:t xml:space="preserve"> and</w:t>
      </w:r>
      <w:r w:rsidR="00370CDB" w:rsidRPr="008F0A3E">
        <w:rPr>
          <w:rFonts w:ascii="Times New Roman" w:eastAsia="Times New Roman" w:hAnsi="Times New Roman" w:cs="Times New Roman"/>
        </w:rPr>
        <w:t xml:space="preserve"> </w:t>
      </w:r>
      <w:r w:rsidR="003B6F5F" w:rsidRPr="008F0A3E">
        <w:rPr>
          <w:rFonts w:ascii="Times New Roman" w:eastAsia="Times New Roman" w:hAnsi="Times New Roman" w:cs="Times New Roman"/>
        </w:rPr>
        <w:t xml:space="preserve">any </w:t>
      </w:r>
      <w:r w:rsidR="00370CDB" w:rsidRPr="008F0A3E">
        <w:rPr>
          <w:rFonts w:ascii="Times New Roman" w:eastAsia="Times New Roman" w:hAnsi="Times New Roman" w:cs="Times New Roman"/>
        </w:rPr>
        <w:t>related document</w:t>
      </w:r>
      <w:r w:rsidR="003B6F5F" w:rsidRPr="008F0A3E">
        <w:rPr>
          <w:rFonts w:ascii="Times New Roman" w:eastAsia="Times New Roman" w:hAnsi="Times New Roman" w:cs="Times New Roman"/>
        </w:rPr>
        <w:t>s</w:t>
      </w:r>
      <w:r w:rsidR="00370CDB" w:rsidRPr="008F0A3E">
        <w:rPr>
          <w:rFonts w:ascii="Times New Roman" w:eastAsia="Times New Roman" w:hAnsi="Times New Roman" w:cs="Times New Roman"/>
        </w:rPr>
        <w:t xml:space="preserve"> </w:t>
      </w:r>
      <w:r w:rsidR="00D60815" w:rsidRPr="008F0A3E">
        <w:rPr>
          <w:rFonts w:ascii="Times New Roman" w:eastAsia="Times New Roman" w:hAnsi="Times New Roman" w:cs="Times New Roman"/>
        </w:rPr>
        <w:t xml:space="preserve">that </w:t>
      </w:r>
      <w:r w:rsidR="002F0F48" w:rsidRPr="008F0A3E">
        <w:rPr>
          <w:rFonts w:ascii="Times New Roman" w:eastAsia="Times New Roman" w:hAnsi="Times New Roman" w:cs="Times New Roman"/>
        </w:rPr>
        <w:t>w</w:t>
      </w:r>
      <w:r w:rsidR="003B6F5F" w:rsidRPr="008F0A3E">
        <w:rPr>
          <w:rFonts w:ascii="Times New Roman" w:eastAsia="Times New Roman" w:hAnsi="Times New Roman" w:cs="Times New Roman"/>
        </w:rPr>
        <w:t>ere</w:t>
      </w:r>
      <w:r w:rsidR="00D60815" w:rsidRPr="008F0A3E">
        <w:rPr>
          <w:rFonts w:ascii="Times New Roman" w:eastAsia="Times New Roman" w:hAnsi="Times New Roman" w:cs="Times New Roman"/>
        </w:rPr>
        <w:t xml:space="preserve"> provided</w:t>
      </w:r>
      <w:r w:rsidR="0021128A" w:rsidRPr="008F0A3E">
        <w:rPr>
          <w:rFonts w:ascii="Times New Roman" w:eastAsia="Times New Roman" w:hAnsi="Times New Roman" w:cs="Times New Roman"/>
        </w:rPr>
        <w:t xml:space="preserve"> to the State</w:t>
      </w:r>
      <w:r w:rsidRPr="008F0A3E">
        <w:rPr>
          <w:rFonts w:ascii="Times New Roman" w:eastAsia="Times New Roman" w:hAnsi="Times New Roman" w:cs="Times New Roman"/>
        </w:rPr>
        <w:t xml:space="preserve"> by the Contractor</w:t>
      </w:r>
      <w:r w:rsidR="000C2096" w:rsidRPr="008F0A3E">
        <w:rPr>
          <w:rFonts w:ascii="Times New Roman" w:eastAsia="Times New Roman" w:hAnsi="Times New Roman" w:cs="Times New Roman"/>
        </w:rPr>
        <w:t xml:space="preserve"> </w:t>
      </w:r>
      <w:r w:rsidR="00E73E75" w:rsidRPr="008F0A3E">
        <w:rPr>
          <w:rFonts w:ascii="Times New Roman" w:eastAsia="Times New Roman" w:hAnsi="Times New Roman" w:cs="Times New Roman"/>
        </w:rPr>
        <w:t xml:space="preserve">which </w:t>
      </w:r>
      <w:r w:rsidR="002F0F48" w:rsidRPr="008F0A3E">
        <w:rPr>
          <w:rFonts w:ascii="Times New Roman" w:eastAsia="Times New Roman" w:hAnsi="Times New Roman" w:cs="Times New Roman"/>
        </w:rPr>
        <w:t>ha</w:t>
      </w:r>
      <w:r w:rsidR="003B6F5F" w:rsidRPr="008F0A3E">
        <w:rPr>
          <w:rFonts w:ascii="Times New Roman" w:eastAsia="Times New Roman" w:hAnsi="Times New Roman" w:cs="Times New Roman"/>
        </w:rPr>
        <w:t>ve</w:t>
      </w:r>
      <w:r w:rsidR="002F0F48" w:rsidRPr="008F0A3E">
        <w:rPr>
          <w:rFonts w:ascii="Times New Roman" w:eastAsia="Times New Roman" w:hAnsi="Times New Roman" w:cs="Times New Roman"/>
        </w:rPr>
        <w:t xml:space="preserve"> been</w:t>
      </w:r>
      <w:r w:rsidR="000C2096" w:rsidRPr="008F0A3E">
        <w:rPr>
          <w:rFonts w:ascii="Times New Roman" w:eastAsia="Times New Roman" w:hAnsi="Times New Roman" w:cs="Times New Roman"/>
        </w:rPr>
        <w:t xml:space="preserve"> incorporated into the Contract</w:t>
      </w:r>
      <w:r w:rsidRPr="008F0A3E">
        <w:rPr>
          <w:rFonts w:ascii="Times New Roman" w:eastAsia="Times New Roman" w:hAnsi="Times New Roman" w:cs="Times New Roman"/>
        </w:rPr>
        <w:t xml:space="preserve">.  </w:t>
      </w:r>
      <w:r w:rsidR="00620351" w:rsidRPr="008F0A3E">
        <w:rPr>
          <w:rFonts w:ascii="Times New Roman" w:eastAsia="Times New Roman" w:hAnsi="Times New Roman" w:cs="Times New Roman"/>
        </w:rPr>
        <w:t>For order-of-pre</w:t>
      </w:r>
      <w:r w:rsidR="001E1453" w:rsidRPr="008F0A3E">
        <w:rPr>
          <w:rFonts w:ascii="Times New Roman" w:eastAsia="Times New Roman" w:hAnsi="Times New Roman" w:cs="Times New Roman"/>
        </w:rPr>
        <w:t>ced</w:t>
      </w:r>
      <w:r w:rsidR="00620351" w:rsidRPr="008F0A3E">
        <w:rPr>
          <w:rFonts w:ascii="Times New Roman" w:eastAsia="Times New Roman" w:hAnsi="Times New Roman" w:cs="Times New Roman"/>
        </w:rPr>
        <w:t>ence purposes, these Cloud Terms shall be considered to be a part of the State’s Addendum or Professional Services Agreement rather than an attachment</w:t>
      </w:r>
      <w:r w:rsidR="000863B0" w:rsidRPr="008F0A3E">
        <w:rPr>
          <w:rFonts w:ascii="Times New Roman" w:eastAsia="Times New Roman" w:hAnsi="Times New Roman" w:cs="Times New Roman"/>
        </w:rPr>
        <w:t>.</w:t>
      </w:r>
    </w:p>
    <w:p w14:paraId="0D4EE0F5" w14:textId="6054B189" w:rsidR="00CD6A48" w:rsidRPr="008F0A3E" w:rsidRDefault="005E03D6" w:rsidP="00CD6A48">
      <w:pPr>
        <w:widowControl/>
        <w:spacing w:after="240"/>
        <w:jc w:val="both"/>
        <w:rPr>
          <w:rFonts w:ascii="Times New Roman" w:hAnsi="Times New Roman" w:cs="Times New Roman"/>
          <w:spacing w:val="-1"/>
        </w:rPr>
      </w:pPr>
      <w:r w:rsidRPr="008F0A3E">
        <w:rPr>
          <w:rFonts w:ascii="Times New Roman" w:eastAsia="Times New Roman" w:hAnsi="Times New Roman" w:cs="Times New Roman"/>
          <w:i/>
          <w:iCs/>
        </w:rPr>
        <w:t>Th</w:t>
      </w:r>
      <w:r w:rsidR="000863B0" w:rsidRPr="008F0A3E">
        <w:rPr>
          <w:rFonts w:ascii="Times New Roman" w:eastAsia="Times New Roman" w:hAnsi="Times New Roman" w:cs="Times New Roman"/>
          <w:i/>
          <w:iCs/>
        </w:rPr>
        <w:t xml:space="preserve">ese </w:t>
      </w:r>
      <w:r w:rsidR="003B6F5F" w:rsidRPr="008F0A3E">
        <w:rPr>
          <w:rFonts w:ascii="Times New Roman" w:eastAsia="Times New Roman" w:hAnsi="Times New Roman" w:cs="Times New Roman"/>
          <w:i/>
          <w:iCs/>
        </w:rPr>
        <w:t>Cloud</w:t>
      </w:r>
      <w:r w:rsidR="002F0F48" w:rsidRPr="008F0A3E">
        <w:rPr>
          <w:rFonts w:ascii="Times New Roman" w:eastAsia="Times New Roman" w:hAnsi="Times New Roman" w:cs="Times New Roman"/>
          <w:i/>
          <w:iCs/>
        </w:rPr>
        <w:t xml:space="preserve"> </w:t>
      </w:r>
      <w:r w:rsidR="000863B0" w:rsidRPr="008F0A3E">
        <w:rPr>
          <w:rFonts w:ascii="Times New Roman" w:eastAsia="Times New Roman" w:hAnsi="Times New Roman" w:cs="Times New Roman"/>
          <w:i/>
          <w:iCs/>
        </w:rPr>
        <w:t>Terms</w:t>
      </w:r>
      <w:r w:rsidRPr="008F0A3E">
        <w:rPr>
          <w:rFonts w:ascii="Times New Roman" w:eastAsia="Times New Roman" w:hAnsi="Times New Roman" w:cs="Times New Roman"/>
          <w:i/>
          <w:iCs/>
        </w:rPr>
        <w:t xml:space="preserve"> call for </w:t>
      </w:r>
      <w:r w:rsidR="00163BAD" w:rsidRPr="008F0A3E">
        <w:rPr>
          <w:rFonts w:ascii="Times New Roman" w:eastAsia="Times New Roman" w:hAnsi="Times New Roman" w:cs="Times New Roman"/>
          <w:i/>
          <w:iCs/>
        </w:rPr>
        <w:t xml:space="preserve">at least one additional </w:t>
      </w:r>
      <w:r w:rsidR="00F00DF4" w:rsidRPr="008F0A3E">
        <w:rPr>
          <w:rFonts w:ascii="Times New Roman" w:eastAsia="Times New Roman" w:hAnsi="Times New Roman" w:cs="Times New Roman"/>
          <w:i/>
          <w:iCs/>
        </w:rPr>
        <w:t>document to be at</w:t>
      </w:r>
      <w:r w:rsidRPr="008F0A3E">
        <w:rPr>
          <w:rFonts w:ascii="Times New Roman" w:eastAsia="Times New Roman" w:hAnsi="Times New Roman" w:cs="Times New Roman"/>
          <w:i/>
          <w:iCs/>
        </w:rPr>
        <w:t>tach</w:t>
      </w:r>
      <w:r w:rsidR="00F00DF4" w:rsidRPr="008F0A3E">
        <w:rPr>
          <w:rFonts w:ascii="Times New Roman" w:eastAsia="Times New Roman" w:hAnsi="Times New Roman" w:cs="Times New Roman"/>
          <w:i/>
          <w:iCs/>
        </w:rPr>
        <w:t>ed</w:t>
      </w:r>
      <w:r w:rsidRPr="008F0A3E">
        <w:rPr>
          <w:rFonts w:ascii="Times New Roman" w:eastAsia="Times New Roman" w:hAnsi="Times New Roman" w:cs="Times New Roman"/>
          <w:i/>
          <w:iCs/>
        </w:rPr>
        <w:t xml:space="preserve"> to the Contract</w:t>
      </w:r>
      <w:r w:rsidR="00F00DF4" w:rsidRPr="008F0A3E">
        <w:rPr>
          <w:rFonts w:ascii="Times New Roman" w:eastAsia="Times New Roman" w:hAnsi="Times New Roman" w:cs="Times New Roman"/>
          <w:i/>
          <w:iCs/>
        </w:rPr>
        <w:t xml:space="preserve"> as an exhibit</w:t>
      </w:r>
      <w:r w:rsidR="00163BAD" w:rsidRPr="008F0A3E">
        <w:rPr>
          <w:rFonts w:ascii="Times New Roman" w:eastAsia="Times New Roman" w:hAnsi="Times New Roman" w:cs="Times New Roman"/>
          <w:i/>
          <w:iCs/>
        </w:rPr>
        <w:t>, a statement of work</w:t>
      </w:r>
      <w:r w:rsidR="003B6F5F" w:rsidRPr="008F0A3E">
        <w:rPr>
          <w:rFonts w:ascii="Times New Roman" w:eastAsia="Times New Roman" w:hAnsi="Times New Roman" w:cs="Times New Roman"/>
          <w:i/>
          <w:iCs/>
        </w:rPr>
        <w:t xml:space="preserve"> (</w:t>
      </w:r>
      <w:r w:rsidR="000E2944" w:rsidRPr="008F0A3E">
        <w:rPr>
          <w:rFonts w:ascii="Times New Roman" w:eastAsia="Times New Roman" w:hAnsi="Times New Roman" w:cs="Times New Roman"/>
          <w:i/>
          <w:iCs/>
        </w:rPr>
        <w:t xml:space="preserve">the </w:t>
      </w:r>
      <w:r w:rsidR="003B6F5F" w:rsidRPr="008F0A3E">
        <w:rPr>
          <w:rFonts w:ascii="Times New Roman" w:eastAsia="Times New Roman" w:hAnsi="Times New Roman" w:cs="Times New Roman"/>
          <w:i/>
          <w:iCs/>
        </w:rPr>
        <w:t>“SOW”).</w:t>
      </w:r>
      <w:r w:rsidR="00CD6A48" w:rsidRPr="008F0A3E">
        <w:rPr>
          <w:rFonts w:ascii="Times New Roman" w:eastAsia="Times New Roman" w:hAnsi="Times New Roman" w:cs="Times New Roman"/>
        </w:rPr>
        <w:t xml:space="preserve">  The SOW </w:t>
      </w:r>
      <w:r w:rsidR="003E06F6" w:rsidRPr="008F0A3E">
        <w:rPr>
          <w:rFonts w:ascii="Times New Roman" w:eastAsia="Times New Roman" w:hAnsi="Times New Roman" w:cs="Times New Roman"/>
        </w:rPr>
        <w:t>should</w:t>
      </w:r>
      <w:r w:rsidR="00CD6A48" w:rsidRPr="008F0A3E">
        <w:rPr>
          <w:rFonts w:ascii="Times New Roman" w:eastAsia="Times New Roman" w:hAnsi="Times New Roman" w:cs="Times New Roman"/>
        </w:rPr>
        <w:t xml:space="preserve"> typically include a detailed description of the cloud services work that the Contractor </w:t>
      </w:r>
      <w:r w:rsidR="004C65F3" w:rsidRPr="008F0A3E">
        <w:rPr>
          <w:rFonts w:ascii="Times New Roman" w:eastAsia="Times New Roman" w:hAnsi="Times New Roman" w:cs="Times New Roman"/>
        </w:rPr>
        <w:t>will</w:t>
      </w:r>
      <w:r w:rsidR="00CD6A48" w:rsidRPr="008F0A3E">
        <w:rPr>
          <w:rFonts w:ascii="Times New Roman" w:eastAsia="Times New Roman" w:hAnsi="Times New Roman" w:cs="Times New Roman"/>
        </w:rPr>
        <w:t xml:space="preserve"> provid</w:t>
      </w:r>
      <w:r w:rsidR="004C65F3" w:rsidRPr="008F0A3E">
        <w:rPr>
          <w:rFonts w:ascii="Times New Roman" w:eastAsia="Times New Roman" w:hAnsi="Times New Roman" w:cs="Times New Roman"/>
        </w:rPr>
        <w:t>e</w:t>
      </w:r>
      <w:r w:rsidR="00CD6A48" w:rsidRPr="008F0A3E">
        <w:rPr>
          <w:rFonts w:ascii="Times New Roman" w:eastAsia="Times New Roman" w:hAnsi="Times New Roman" w:cs="Times New Roman"/>
        </w:rPr>
        <w:t xml:space="preserve"> to the State in addition to </w:t>
      </w:r>
      <w:r w:rsidR="00C10ABC" w:rsidRPr="008F0A3E">
        <w:rPr>
          <w:rFonts w:ascii="Times New Roman" w:hAnsi="Times New Roman" w:cs="Times New Roman"/>
          <w:spacing w:val="-1"/>
        </w:rPr>
        <w:t xml:space="preserve">(1) </w:t>
      </w:r>
      <w:r w:rsidR="004C65F3" w:rsidRPr="008F0A3E">
        <w:rPr>
          <w:rFonts w:ascii="Times New Roman" w:hAnsi="Times New Roman" w:cs="Times New Roman"/>
          <w:spacing w:val="-1"/>
        </w:rPr>
        <w:t xml:space="preserve">identifying the parties’ </w:t>
      </w:r>
      <w:r w:rsidR="00692B0E" w:rsidRPr="008F0A3E">
        <w:rPr>
          <w:rFonts w:ascii="Times New Roman" w:hAnsi="Times New Roman" w:cs="Times New Roman"/>
          <w:spacing w:val="-1"/>
        </w:rPr>
        <w:t>specific obligations to one another related to the Contractor’s provision of cloud services</w:t>
      </w:r>
      <w:r w:rsidR="00C10ABC" w:rsidRPr="008F0A3E">
        <w:rPr>
          <w:rFonts w:ascii="Times New Roman" w:hAnsi="Times New Roman" w:cs="Times New Roman"/>
          <w:spacing w:val="-1"/>
        </w:rPr>
        <w:t>, (</w:t>
      </w:r>
      <w:r w:rsidR="00692B0E" w:rsidRPr="008F0A3E">
        <w:rPr>
          <w:rFonts w:ascii="Times New Roman" w:hAnsi="Times New Roman" w:cs="Times New Roman"/>
          <w:spacing w:val="-1"/>
        </w:rPr>
        <w:t>2</w:t>
      </w:r>
      <w:r w:rsidR="00C10ABC" w:rsidRPr="008F0A3E">
        <w:rPr>
          <w:rFonts w:ascii="Times New Roman" w:hAnsi="Times New Roman" w:cs="Times New Roman"/>
          <w:spacing w:val="-1"/>
        </w:rPr>
        <w:t xml:space="preserve">) </w:t>
      </w:r>
      <w:r w:rsidR="00CD6A48" w:rsidRPr="008F0A3E">
        <w:rPr>
          <w:rFonts w:ascii="Times New Roman" w:hAnsi="Times New Roman" w:cs="Times New Roman"/>
          <w:spacing w:val="-1"/>
        </w:rPr>
        <w:t xml:space="preserve">listing the service level </w:t>
      </w:r>
      <w:r w:rsidR="00106E76" w:rsidRPr="008F0A3E">
        <w:rPr>
          <w:rFonts w:ascii="Times New Roman" w:hAnsi="Times New Roman" w:cs="Times New Roman"/>
          <w:spacing w:val="-1"/>
        </w:rPr>
        <w:t>minim</w:t>
      </w:r>
      <w:r w:rsidR="004C65F3" w:rsidRPr="008F0A3E">
        <w:rPr>
          <w:rFonts w:ascii="Times New Roman" w:hAnsi="Times New Roman" w:cs="Times New Roman"/>
          <w:spacing w:val="-1"/>
        </w:rPr>
        <w:t>ums that</w:t>
      </w:r>
      <w:r w:rsidR="00CD6A48" w:rsidRPr="008F0A3E">
        <w:rPr>
          <w:rFonts w:ascii="Times New Roman" w:hAnsi="Times New Roman" w:cs="Times New Roman"/>
          <w:spacing w:val="-1"/>
        </w:rPr>
        <w:t xml:space="preserve"> the Contractor </w:t>
      </w:r>
      <w:r w:rsidR="004C65F3" w:rsidRPr="008F0A3E">
        <w:rPr>
          <w:rFonts w:ascii="Times New Roman" w:hAnsi="Times New Roman" w:cs="Times New Roman"/>
          <w:spacing w:val="-1"/>
        </w:rPr>
        <w:t>is</w:t>
      </w:r>
      <w:r w:rsidR="00CD6A48" w:rsidRPr="008F0A3E">
        <w:rPr>
          <w:rFonts w:ascii="Times New Roman" w:hAnsi="Times New Roman" w:cs="Times New Roman"/>
          <w:spacing w:val="-1"/>
        </w:rPr>
        <w:t xml:space="preserve"> to meet, (</w:t>
      </w:r>
      <w:r w:rsidR="00692B0E" w:rsidRPr="008F0A3E">
        <w:rPr>
          <w:rFonts w:ascii="Times New Roman" w:hAnsi="Times New Roman" w:cs="Times New Roman"/>
          <w:spacing w:val="-1"/>
        </w:rPr>
        <w:t>3</w:t>
      </w:r>
      <w:r w:rsidR="00CD6A48" w:rsidRPr="008F0A3E">
        <w:rPr>
          <w:rFonts w:ascii="Times New Roman" w:hAnsi="Times New Roman" w:cs="Times New Roman"/>
          <w:spacing w:val="-1"/>
        </w:rPr>
        <w:t xml:space="preserve">) describing the </w:t>
      </w:r>
      <w:r w:rsidR="00106E76" w:rsidRPr="008F0A3E">
        <w:rPr>
          <w:rFonts w:ascii="Times New Roman" w:hAnsi="Times New Roman" w:cs="Times New Roman"/>
          <w:spacing w:val="-1"/>
        </w:rPr>
        <w:t>manner and methods that the Contractor will use to meet th</w:t>
      </w:r>
      <w:r w:rsidR="00692B0E" w:rsidRPr="008F0A3E">
        <w:rPr>
          <w:rFonts w:ascii="Times New Roman" w:hAnsi="Times New Roman" w:cs="Times New Roman"/>
          <w:spacing w:val="-1"/>
        </w:rPr>
        <w:t>ose minimums</w:t>
      </w:r>
      <w:r w:rsidR="004C65F3" w:rsidRPr="008F0A3E">
        <w:rPr>
          <w:rFonts w:ascii="Times New Roman" w:hAnsi="Times New Roman" w:cs="Times New Roman"/>
          <w:spacing w:val="-1"/>
        </w:rPr>
        <w:t xml:space="preserve">, </w:t>
      </w:r>
      <w:r w:rsidR="00CD6A48" w:rsidRPr="008F0A3E">
        <w:rPr>
          <w:rFonts w:ascii="Times New Roman" w:hAnsi="Times New Roman" w:cs="Times New Roman"/>
          <w:spacing w:val="-1"/>
        </w:rPr>
        <w:t>(</w:t>
      </w:r>
      <w:r w:rsidR="00692B0E" w:rsidRPr="008F0A3E">
        <w:rPr>
          <w:rFonts w:ascii="Times New Roman" w:hAnsi="Times New Roman" w:cs="Times New Roman"/>
          <w:spacing w:val="-1"/>
        </w:rPr>
        <w:t>4</w:t>
      </w:r>
      <w:r w:rsidR="00CD6A48" w:rsidRPr="008F0A3E">
        <w:rPr>
          <w:rFonts w:ascii="Times New Roman" w:hAnsi="Times New Roman" w:cs="Times New Roman"/>
          <w:spacing w:val="-1"/>
        </w:rPr>
        <w:t xml:space="preserve">) </w:t>
      </w:r>
      <w:r w:rsidR="004C65F3" w:rsidRPr="008F0A3E">
        <w:rPr>
          <w:rFonts w:ascii="Times New Roman" w:hAnsi="Times New Roman" w:cs="Times New Roman"/>
          <w:spacing w:val="-1"/>
        </w:rPr>
        <w:t>defining the</w:t>
      </w:r>
      <w:r w:rsidR="00CD6A48" w:rsidRPr="008F0A3E">
        <w:rPr>
          <w:rFonts w:ascii="Times New Roman" w:hAnsi="Times New Roman" w:cs="Times New Roman"/>
          <w:spacing w:val="-1"/>
        </w:rPr>
        <w:t xml:space="preserve"> credits and </w:t>
      </w:r>
      <w:r w:rsidR="004C65F3" w:rsidRPr="008F0A3E">
        <w:rPr>
          <w:rFonts w:ascii="Times New Roman" w:hAnsi="Times New Roman" w:cs="Times New Roman"/>
          <w:spacing w:val="-1"/>
        </w:rPr>
        <w:t xml:space="preserve">any </w:t>
      </w:r>
      <w:r w:rsidR="00CD6A48" w:rsidRPr="008F0A3E">
        <w:rPr>
          <w:rFonts w:ascii="Times New Roman" w:hAnsi="Times New Roman" w:cs="Times New Roman"/>
          <w:spacing w:val="-1"/>
        </w:rPr>
        <w:t>other remedies</w:t>
      </w:r>
      <w:r w:rsidR="004C65F3" w:rsidRPr="008F0A3E">
        <w:rPr>
          <w:rFonts w:ascii="Times New Roman" w:hAnsi="Times New Roman" w:cs="Times New Roman"/>
          <w:spacing w:val="-1"/>
        </w:rPr>
        <w:t xml:space="preserve"> that are available to the State in the event that the Contractor fails to meet th</w:t>
      </w:r>
      <w:r w:rsidR="00692B0E" w:rsidRPr="008F0A3E">
        <w:rPr>
          <w:rFonts w:ascii="Times New Roman" w:hAnsi="Times New Roman" w:cs="Times New Roman"/>
          <w:spacing w:val="-1"/>
        </w:rPr>
        <w:t>em</w:t>
      </w:r>
      <w:r w:rsidR="00CD6A48" w:rsidRPr="008F0A3E">
        <w:rPr>
          <w:rFonts w:ascii="Times New Roman" w:hAnsi="Times New Roman" w:cs="Times New Roman"/>
          <w:spacing w:val="-1"/>
        </w:rPr>
        <w:t>, and (</w:t>
      </w:r>
      <w:r w:rsidR="00692B0E" w:rsidRPr="008F0A3E">
        <w:rPr>
          <w:rFonts w:ascii="Times New Roman" w:hAnsi="Times New Roman" w:cs="Times New Roman"/>
          <w:spacing w:val="-1"/>
        </w:rPr>
        <w:t>5</w:t>
      </w:r>
      <w:r w:rsidR="00CD6A48" w:rsidRPr="008F0A3E">
        <w:rPr>
          <w:rFonts w:ascii="Times New Roman" w:hAnsi="Times New Roman" w:cs="Times New Roman"/>
          <w:spacing w:val="-1"/>
        </w:rPr>
        <w:t>) expla</w:t>
      </w:r>
      <w:r w:rsidR="004C65F3" w:rsidRPr="008F0A3E">
        <w:rPr>
          <w:rFonts w:ascii="Times New Roman" w:hAnsi="Times New Roman" w:cs="Times New Roman"/>
          <w:spacing w:val="-1"/>
        </w:rPr>
        <w:t>ining</w:t>
      </w:r>
      <w:r w:rsidR="00CD6A48" w:rsidRPr="008F0A3E">
        <w:rPr>
          <w:rFonts w:ascii="Times New Roman" w:hAnsi="Times New Roman" w:cs="Times New Roman"/>
          <w:spacing w:val="-1"/>
        </w:rPr>
        <w:t xml:space="preserve"> </w:t>
      </w:r>
      <w:r w:rsidR="00F00DF4" w:rsidRPr="008F0A3E">
        <w:rPr>
          <w:rFonts w:ascii="Times New Roman" w:hAnsi="Times New Roman" w:cs="Times New Roman"/>
          <w:spacing w:val="-1"/>
        </w:rPr>
        <w:t xml:space="preserve">how </w:t>
      </w:r>
      <w:r w:rsidR="00CD6A48" w:rsidRPr="008F0A3E">
        <w:rPr>
          <w:rFonts w:ascii="Times New Roman" w:hAnsi="Times New Roman" w:cs="Times New Roman"/>
          <w:spacing w:val="-1"/>
        </w:rPr>
        <w:t xml:space="preserve">any </w:t>
      </w:r>
      <w:r w:rsidR="004C65F3" w:rsidRPr="008F0A3E">
        <w:rPr>
          <w:rFonts w:ascii="Times New Roman" w:hAnsi="Times New Roman" w:cs="Times New Roman"/>
          <w:spacing w:val="-1"/>
        </w:rPr>
        <w:t xml:space="preserve">such credits or </w:t>
      </w:r>
      <w:r w:rsidR="000B562F" w:rsidRPr="008F0A3E">
        <w:rPr>
          <w:rFonts w:ascii="Times New Roman" w:hAnsi="Times New Roman" w:cs="Times New Roman"/>
          <w:spacing w:val="-1"/>
        </w:rPr>
        <w:t xml:space="preserve">other </w:t>
      </w:r>
      <w:r w:rsidR="00CD6A48" w:rsidRPr="008F0A3E">
        <w:rPr>
          <w:rFonts w:ascii="Times New Roman" w:hAnsi="Times New Roman" w:cs="Times New Roman"/>
          <w:spacing w:val="-1"/>
        </w:rPr>
        <w:t>remedies are to be calculated and issued.</w:t>
      </w:r>
      <w:r w:rsidR="004C65F3" w:rsidRPr="008F0A3E">
        <w:rPr>
          <w:rFonts w:ascii="Times New Roman" w:hAnsi="Times New Roman" w:cs="Times New Roman"/>
          <w:spacing w:val="-1"/>
        </w:rPr>
        <w:t xml:space="preserve">  </w:t>
      </w:r>
      <w:r w:rsidR="004C65F3" w:rsidRPr="008F0A3E">
        <w:rPr>
          <w:rFonts w:ascii="Times New Roman" w:hAnsi="Times New Roman" w:cs="Times New Roman"/>
          <w:i/>
          <w:iCs/>
          <w:spacing w:val="-1"/>
        </w:rPr>
        <w:t xml:space="preserve">The </w:t>
      </w:r>
      <w:r w:rsidR="00106E76" w:rsidRPr="008F0A3E">
        <w:rPr>
          <w:rFonts w:ascii="Times New Roman" w:hAnsi="Times New Roman" w:cs="Times New Roman"/>
          <w:i/>
          <w:iCs/>
          <w:spacing w:val="-1"/>
        </w:rPr>
        <w:t>parties understand and agree</w:t>
      </w:r>
      <w:r w:rsidR="00F00DF4" w:rsidRPr="008F0A3E">
        <w:rPr>
          <w:rFonts w:ascii="Times New Roman" w:hAnsi="Times New Roman" w:cs="Times New Roman"/>
          <w:i/>
          <w:iCs/>
          <w:spacing w:val="-1"/>
        </w:rPr>
        <w:t xml:space="preserve">, however, </w:t>
      </w:r>
      <w:r w:rsidR="00106E76" w:rsidRPr="008F0A3E">
        <w:rPr>
          <w:rFonts w:ascii="Times New Roman" w:hAnsi="Times New Roman" w:cs="Times New Roman"/>
          <w:i/>
          <w:iCs/>
          <w:spacing w:val="-1"/>
        </w:rPr>
        <w:t xml:space="preserve">that some of the aforementioned information may be provided in a separate </w:t>
      </w:r>
      <w:r w:rsidR="00F00DF4" w:rsidRPr="008F0A3E">
        <w:rPr>
          <w:rFonts w:ascii="Times New Roman" w:hAnsi="Times New Roman" w:cs="Times New Roman"/>
          <w:i/>
          <w:iCs/>
          <w:spacing w:val="-1"/>
        </w:rPr>
        <w:t>s</w:t>
      </w:r>
      <w:r w:rsidR="00106E76" w:rsidRPr="008F0A3E">
        <w:rPr>
          <w:rFonts w:ascii="Times New Roman" w:hAnsi="Times New Roman" w:cs="Times New Roman"/>
          <w:i/>
          <w:iCs/>
          <w:spacing w:val="-1"/>
        </w:rPr>
        <w:t>ervice level agreement (</w:t>
      </w:r>
      <w:r w:rsidR="000E2944" w:rsidRPr="008F0A3E">
        <w:rPr>
          <w:rFonts w:ascii="Times New Roman" w:hAnsi="Times New Roman" w:cs="Times New Roman"/>
          <w:i/>
          <w:iCs/>
          <w:spacing w:val="-1"/>
        </w:rPr>
        <w:t xml:space="preserve">an </w:t>
      </w:r>
      <w:r w:rsidR="00106E76" w:rsidRPr="008F0A3E">
        <w:rPr>
          <w:rFonts w:ascii="Times New Roman" w:hAnsi="Times New Roman" w:cs="Times New Roman"/>
          <w:i/>
          <w:iCs/>
          <w:spacing w:val="-1"/>
        </w:rPr>
        <w:t>“</w:t>
      </w:r>
      <w:r w:rsidR="00F00DF4" w:rsidRPr="008F0A3E">
        <w:rPr>
          <w:rFonts w:ascii="Times New Roman" w:hAnsi="Times New Roman" w:cs="Times New Roman"/>
          <w:i/>
          <w:iCs/>
          <w:spacing w:val="-1"/>
        </w:rPr>
        <w:t>SLA</w:t>
      </w:r>
      <w:r w:rsidR="00106E76" w:rsidRPr="008F0A3E">
        <w:rPr>
          <w:rFonts w:ascii="Times New Roman" w:hAnsi="Times New Roman" w:cs="Times New Roman"/>
          <w:i/>
          <w:iCs/>
          <w:spacing w:val="-1"/>
        </w:rPr>
        <w:t>”)</w:t>
      </w:r>
      <w:r w:rsidR="00332F61" w:rsidRPr="008F0A3E">
        <w:rPr>
          <w:rFonts w:ascii="Times New Roman" w:hAnsi="Times New Roman" w:cs="Times New Roman"/>
          <w:i/>
          <w:iCs/>
          <w:spacing w:val="-1"/>
        </w:rPr>
        <w:t>.  In that case, the SLA</w:t>
      </w:r>
      <w:r w:rsidR="00F00DF4" w:rsidRPr="008F0A3E">
        <w:rPr>
          <w:rFonts w:ascii="Times New Roman" w:hAnsi="Times New Roman" w:cs="Times New Roman"/>
          <w:i/>
          <w:iCs/>
          <w:spacing w:val="-1"/>
        </w:rPr>
        <w:t xml:space="preserve"> should be attached as an exhibit as well</w:t>
      </w:r>
      <w:r w:rsidR="00106E76" w:rsidRPr="008F0A3E">
        <w:rPr>
          <w:rFonts w:ascii="Times New Roman" w:hAnsi="Times New Roman" w:cs="Times New Roman"/>
          <w:i/>
          <w:iCs/>
          <w:spacing w:val="-1"/>
        </w:rPr>
        <w:t>.</w:t>
      </w:r>
    </w:p>
    <w:p w14:paraId="5993E1AD" w14:textId="52C8D2A3" w:rsidR="00F80C90" w:rsidRPr="008F0A3E" w:rsidRDefault="008B15D8" w:rsidP="006715CD">
      <w:pPr>
        <w:pStyle w:val="ListParagraph"/>
        <w:widowControl/>
        <w:numPr>
          <w:ilvl w:val="0"/>
          <w:numId w:val="3"/>
        </w:numPr>
        <w:tabs>
          <w:tab w:val="left" w:pos="360"/>
        </w:tabs>
        <w:spacing w:after="240"/>
        <w:ind w:left="0"/>
        <w:jc w:val="both"/>
        <w:rPr>
          <w:rFonts w:ascii="Times New Roman" w:hAnsi="Times New Roman" w:cs="Times New Roman"/>
          <w:b/>
          <w:bCs/>
          <w:spacing w:val="-1"/>
        </w:rPr>
      </w:pPr>
      <w:r w:rsidRPr="008F0A3E">
        <w:rPr>
          <w:rFonts w:ascii="Times New Roman" w:hAnsi="Times New Roman" w:cs="Times New Roman"/>
          <w:b/>
          <w:spacing w:val="-1"/>
        </w:rPr>
        <w:t xml:space="preserve">  </w:t>
      </w:r>
      <w:r w:rsidR="00D0390F" w:rsidRPr="008F0A3E">
        <w:rPr>
          <w:rFonts w:ascii="Times New Roman" w:hAnsi="Times New Roman" w:cs="Times New Roman"/>
          <w:b/>
          <w:spacing w:val="-1"/>
        </w:rPr>
        <w:tab/>
      </w:r>
      <w:r w:rsidR="002F0F48" w:rsidRPr="008F0A3E">
        <w:rPr>
          <w:rFonts w:ascii="Times New Roman" w:hAnsi="Times New Roman" w:cs="Times New Roman"/>
          <w:b/>
          <w:spacing w:val="-1"/>
        </w:rPr>
        <w:t>D</w:t>
      </w:r>
      <w:r w:rsidR="005871A7" w:rsidRPr="008F0A3E">
        <w:rPr>
          <w:rFonts w:ascii="Times New Roman" w:hAnsi="Times New Roman" w:cs="Times New Roman"/>
          <w:b/>
          <w:spacing w:val="-1"/>
        </w:rPr>
        <w:t>efinitions.</w:t>
      </w:r>
      <w:r w:rsidR="005871A7" w:rsidRPr="008F0A3E">
        <w:rPr>
          <w:rFonts w:ascii="Times New Roman" w:hAnsi="Times New Roman" w:cs="Times New Roman"/>
          <w:bCs/>
          <w:spacing w:val="-1"/>
        </w:rPr>
        <w:t xml:space="preserve">  </w:t>
      </w:r>
    </w:p>
    <w:p w14:paraId="1CAFB162" w14:textId="7C426C8F" w:rsidR="00C3569A" w:rsidRPr="008F0A3E" w:rsidRDefault="003A7497" w:rsidP="006715CD">
      <w:pPr>
        <w:pStyle w:val="ListParagraph"/>
        <w:widowControl/>
        <w:numPr>
          <w:ilvl w:val="0"/>
          <w:numId w:val="1"/>
        </w:numPr>
        <w:spacing w:after="240"/>
        <w:ind w:left="0" w:firstLine="0"/>
        <w:jc w:val="both"/>
        <w:rPr>
          <w:rFonts w:ascii="Times New Roman" w:hAnsi="Times New Roman" w:cs="Times New Roman"/>
          <w:bCs/>
          <w:spacing w:val="-1"/>
        </w:rPr>
      </w:pPr>
      <w:r>
        <w:rPr>
          <w:rFonts w:ascii="Times New Roman" w:hAnsi="Times New Roman" w:cs="Times New Roman"/>
          <w:bCs/>
          <w:spacing w:val="-1"/>
        </w:rPr>
        <w:t>“</w:t>
      </w:r>
      <w:r w:rsidR="007D176E">
        <w:rPr>
          <w:rFonts w:ascii="Times New Roman" w:hAnsi="Times New Roman" w:cs="Times New Roman"/>
          <w:bCs/>
          <w:spacing w:val="-1"/>
        </w:rPr>
        <w:t>Agency Contact</w:t>
      </w:r>
      <w:r w:rsidR="00BC1F9C">
        <w:rPr>
          <w:rFonts w:ascii="Times New Roman" w:hAnsi="Times New Roman" w:cs="Times New Roman"/>
          <w:bCs/>
          <w:spacing w:val="-1"/>
        </w:rPr>
        <w:t>s</w:t>
      </w:r>
      <w:r w:rsidR="007D176E">
        <w:rPr>
          <w:rFonts w:ascii="Times New Roman" w:hAnsi="Times New Roman" w:cs="Times New Roman"/>
          <w:bCs/>
          <w:spacing w:val="-1"/>
        </w:rPr>
        <w:t xml:space="preserve">” means </w:t>
      </w:r>
      <w:r w:rsidR="00CA03D4">
        <w:rPr>
          <w:rFonts w:ascii="Times New Roman" w:hAnsi="Times New Roman" w:cs="Times New Roman"/>
          <w:bCs/>
          <w:spacing w:val="-1"/>
        </w:rPr>
        <w:t xml:space="preserve">any </w:t>
      </w:r>
      <w:r w:rsidR="00464647">
        <w:rPr>
          <w:rFonts w:ascii="Times New Roman" w:hAnsi="Times New Roman" w:cs="Times New Roman"/>
          <w:bCs/>
          <w:spacing w:val="-1"/>
        </w:rPr>
        <w:t>non</w:t>
      </w:r>
      <w:r w:rsidR="004C1A27">
        <w:rPr>
          <w:rFonts w:ascii="Times New Roman" w:hAnsi="Times New Roman" w:cs="Times New Roman"/>
          <w:bCs/>
          <w:spacing w:val="-1"/>
        </w:rPr>
        <w:t>-</w:t>
      </w:r>
      <w:r w:rsidR="008E163E">
        <w:rPr>
          <w:rFonts w:ascii="Times New Roman" w:hAnsi="Times New Roman" w:cs="Times New Roman"/>
          <w:bCs/>
          <w:spacing w:val="-1"/>
        </w:rPr>
        <w:t xml:space="preserve">IOT </w:t>
      </w:r>
      <w:r w:rsidR="00CA03D4">
        <w:rPr>
          <w:rFonts w:ascii="Times New Roman" w:hAnsi="Times New Roman" w:cs="Times New Roman"/>
          <w:bCs/>
          <w:spacing w:val="-1"/>
        </w:rPr>
        <w:t xml:space="preserve">personnel </w:t>
      </w:r>
      <w:r w:rsidR="00C94C84">
        <w:rPr>
          <w:rFonts w:ascii="Times New Roman" w:hAnsi="Times New Roman" w:cs="Times New Roman"/>
          <w:bCs/>
          <w:spacing w:val="-1"/>
        </w:rPr>
        <w:t xml:space="preserve">who have been </w:t>
      </w:r>
      <w:r w:rsidR="00895571">
        <w:rPr>
          <w:rFonts w:ascii="Times New Roman" w:hAnsi="Times New Roman" w:cs="Times New Roman"/>
          <w:bCs/>
          <w:spacing w:val="-1"/>
        </w:rPr>
        <w:t xml:space="preserve">identified as technical </w:t>
      </w:r>
      <w:r w:rsidR="00E6147E">
        <w:rPr>
          <w:rFonts w:ascii="Times New Roman" w:hAnsi="Times New Roman" w:cs="Times New Roman"/>
          <w:bCs/>
          <w:spacing w:val="-1"/>
        </w:rPr>
        <w:t xml:space="preserve">or security </w:t>
      </w:r>
      <w:r w:rsidR="00895571">
        <w:rPr>
          <w:rFonts w:ascii="Times New Roman" w:hAnsi="Times New Roman" w:cs="Times New Roman"/>
          <w:bCs/>
          <w:spacing w:val="-1"/>
        </w:rPr>
        <w:t xml:space="preserve">contacts </w:t>
      </w:r>
      <w:r w:rsidR="00322D9E">
        <w:rPr>
          <w:rFonts w:ascii="Times New Roman" w:hAnsi="Times New Roman" w:cs="Times New Roman"/>
          <w:bCs/>
          <w:spacing w:val="-1"/>
        </w:rPr>
        <w:t xml:space="preserve">by the State </w:t>
      </w:r>
      <w:r w:rsidR="00895571">
        <w:rPr>
          <w:rFonts w:ascii="Times New Roman" w:hAnsi="Times New Roman" w:cs="Times New Roman"/>
          <w:bCs/>
          <w:spacing w:val="-1"/>
        </w:rPr>
        <w:t>in the Contract</w:t>
      </w:r>
      <w:r w:rsidR="00472893">
        <w:rPr>
          <w:rFonts w:ascii="Times New Roman" w:hAnsi="Times New Roman" w:cs="Times New Roman"/>
          <w:bCs/>
          <w:spacing w:val="-1"/>
        </w:rPr>
        <w:t>, the SOW, or an SLA</w:t>
      </w:r>
      <w:r w:rsidR="004F5B28">
        <w:rPr>
          <w:rFonts w:ascii="Times New Roman" w:hAnsi="Times New Roman" w:cs="Times New Roman"/>
          <w:bCs/>
          <w:spacing w:val="-1"/>
        </w:rPr>
        <w:t>.</w:t>
      </w:r>
    </w:p>
    <w:p w14:paraId="464FAECC" w14:textId="2A509FDE" w:rsidR="005D75D4" w:rsidRPr="008F0A3E" w:rsidRDefault="005D75D4" w:rsidP="0065315F">
      <w:pPr>
        <w:pStyle w:val="ListParagraph"/>
        <w:widowControl/>
        <w:numPr>
          <w:ilvl w:val="0"/>
          <w:numId w:val="1"/>
        </w:numPr>
        <w:spacing w:after="240"/>
        <w:ind w:left="0" w:firstLine="0"/>
        <w:jc w:val="both"/>
        <w:rPr>
          <w:rFonts w:ascii="Times New Roman" w:hAnsi="Times New Roman" w:cs="Times New Roman"/>
          <w:bCs/>
          <w:spacing w:val="-1"/>
        </w:rPr>
      </w:pPr>
      <w:r w:rsidRPr="00EA6E5F">
        <w:rPr>
          <w:rFonts w:ascii="Times New Roman" w:hAnsi="Times New Roman" w:cs="Times New Roman"/>
          <w:bCs/>
          <w:spacing w:val="-1"/>
        </w:rPr>
        <w:t xml:space="preserve">“Confidential </w:t>
      </w:r>
      <w:r w:rsidR="005E1C23" w:rsidRPr="00EA6E5F">
        <w:rPr>
          <w:rFonts w:ascii="Times New Roman" w:hAnsi="Times New Roman" w:cs="Times New Roman"/>
          <w:bCs/>
          <w:spacing w:val="-1"/>
        </w:rPr>
        <w:t>I</w:t>
      </w:r>
      <w:r w:rsidRPr="00EA6E5F">
        <w:rPr>
          <w:rFonts w:ascii="Times New Roman" w:hAnsi="Times New Roman" w:cs="Times New Roman"/>
          <w:bCs/>
          <w:spacing w:val="-1"/>
        </w:rPr>
        <w:t>nformation” means</w:t>
      </w:r>
      <w:r w:rsidR="004A7429" w:rsidRPr="00EA6E5F">
        <w:rPr>
          <w:rFonts w:ascii="Times New Roman" w:hAnsi="Times New Roman" w:cs="Times New Roman"/>
          <w:bCs/>
          <w:spacing w:val="-1"/>
        </w:rPr>
        <w:t xml:space="preserve"> any</w:t>
      </w:r>
      <w:r w:rsidR="00DF08FF" w:rsidRPr="00EA6E5F">
        <w:rPr>
          <w:rFonts w:ascii="Times New Roman" w:hAnsi="Times New Roman" w:cs="Times New Roman"/>
          <w:bCs/>
          <w:spacing w:val="-1"/>
        </w:rPr>
        <w:t xml:space="preserve"> information that the State has </w:t>
      </w:r>
      <w:r w:rsidR="006A5358" w:rsidRPr="00EA6E5F">
        <w:rPr>
          <w:rFonts w:ascii="Times New Roman" w:hAnsi="Times New Roman" w:cs="Times New Roman"/>
          <w:bCs/>
          <w:spacing w:val="-1"/>
        </w:rPr>
        <w:t>identifi</w:t>
      </w:r>
      <w:r w:rsidR="00DF08FF" w:rsidRPr="00EA6E5F">
        <w:rPr>
          <w:rFonts w:ascii="Times New Roman" w:hAnsi="Times New Roman" w:cs="Times New Roman"/>
          <w:bCs/>
          <w:spacing w:val="-1"/>
        </w:rPr>
        <w:t>ed as confidential</w:t>
      </w:r>
      <w:r w:rsidR="003F5072" w:rsidRPr="00EA6E5F">
        <w:rPr>
          <w:rFonts w:ascii="Times New Roman" w:hAnsi="Times New Roman" w:cs="Times New Roman"/>
          <w:bCs/>
          <w:spacing w:val="-1"/>
        </w:rPr>
        <w:t xml:space="preserve"> or </w:t>
      </w:r>
      <w:r w:rsidR="00EA6E5F" w:rsidRPr="00EA6E5F">
        <w:rPr>
          <w:rFonts w:ascii="Times New Roman" w:hAnsi="Times New Roman" w:cs="Times New Roman"/>
          <w:bCs/>
          <w:spacing w:val="-1"/>
        </w:rPr>
        <w:t>that,</w:t>
      </w:r>
      <w:r w:rsidR="006E4251" w:rsidRPr="00EA6E5F">
        <w:rPr>
          <w:rFonts w:ascii="Times New Roman" w:hAnsi="Times New Roman" w:cs="Times New Roman"/>
          <w:sz w:val="24"/>
          <w:szCs w:val="24"/>
        </w:rPr>
        <w:t xml:space="preserve"> given</w:t>
      </w:r>
      <w:r w:rsidR="006E4251" w:rsidRPr="00BE711B">
        <w:rPr>
          <w:rFonts w:ascii="Times New Roman" w:hAnsi="Times New Roman"/>
          <w:sz w:val="24"/>
        </w:rPr>
        <w:t xml:space="preserve"> the </w:t>
      </w:r>
      <w:r w:rsidR="006E4251" w:rsidRPr="00EA6E5F">
        <w:rPr>
          <w:rFonts w:ascii="Times New Roman" w:hAnsi="Times New Roman" w:cs="Times New Roman"/>
          <w:sz w:val="24"/>
          <w:szCs w:val="24"/>
        </w:rPr>
        <w:t>nature of the information</w:t>
      </w:r>
      <w:r w:rsidR="006E4251" w:rsidRPr="00BE711B">
        <w:rPr>
          <w:rFonts w:ascii="Times New Roman" w:hAnsi="Times New Roman"/>
          <w:sz w:val="24"/>
        </w:rPr>
        <w:t xml:space="preserve"> or </w:t>
      </w:r>
      <w:r w:rsidR="006E4251" w:rsidRPr="00EA6E5F">
        <w:rPr>
          <w:rFonts w:ascii="Times New Roman" w:hAnsi="Times New Roman" w:cs="Times New Roman"/>
          <w:sz w:val="24"/>
          <w:szCs w:val="24"/>
        </w:rPr>
        <w:t>the circumstances surrounding its disclosure, reasonably should be considered as</w:t>
      </w:r>
      <w:r w:rsidR="006E4251" w:rsidRPr="00BE711B">
        <w:rPr>
          <w:rFonts w:ascii="Times New Roman" w:hAnsi="Times New Roman"/>
          <w:sz w:val="24"/>
        </w:rPr>
        <w:t xml:space="preserve"> confidential</w:t>
      </w:r>
      <w:r w:rsidR="0065315F">
        <w:rPr>
          <w:rFonts w:ascii="Times New Roman" w:hAnsi="Times New Roman" w:cs="Times New Roman"/>
          <w:sz w:val="24"/>
          <w:szCs w:val="24"/>
        </w:rPr>
        <w:t xml:space="preserve">.  </w:t>
      </w:r>
      <w:r w:rsidR="0027664B">
        <w:rPr>
          <w:rFonts w:ascii="Times New Roman" w:hAnsi="Times New Roman" w:cs="Times New Roman"/>
          <w:sz w:val="24"/>
          <w:szCs w:val="24"/>
        </w:rPr>
        <w:t>Confidential Information may include</w:t>
      </w:r>
      <w:r w:rsidR="0065315F" w:rsidRPr="00BE711B">
        <w:rPr>
          <w:rFonts w:ascii="Times New Roman" w:hAnsi="Times New Roman"/>
          <w:sz w:val="24"/>
        </w:rPr>
        <w:t xml:space="preserve"> </w:t>
      </w:r>
      <w:r w:rsidR="00DF08FF" w:rsidRPr="008F0A3E">
        <w:rPr>
          <w:rFonts w:ascii="Times New Roman" w:hAnsi="Times New Roman" w:cs="Times New Roman"/>
          <w:bCs/>
          <w:spacing w:val="-1"/>
        </w:rPr>
        <w:t>social security numbers, federal tax information, criminal justice information services data, protected health information, and other types of personally identifiable information</w:t>
      </w:r>
      <w:r w:rsidR="00076697">
        <w:rPr>
          <w:rFonts w:ascii="Times New Roman" w:hAnsi="Times New Roman" w:cs="Times New Roman"/>
          <w:bCs/>
          <w:spacing w:val="-1"/>
        </w:rPr>
        <w:t xml:space="preserve"> that the State is required by law or contract to keep confidential</w:t>
      </w:r>
      <w:r w:rsidR="00DF08FF" w:rsidRPr="008F0A3E">
        <w:rPr>
          <w:rFonts w:ascii="Times New Roman" w:hAnsi="Times New Roman" w:cs="Times New Roman"/>
          <w:bCs/>
          <w:spacing w:val="-1"/>
        </w:rPr>
        <w:t>.</w:t>
      </w:r>
    </w:p>
    <w:p w14:paraId="0B6003DE" w14:textId="7211D5A5" w:rsidR="00D34224" w:rsidRPr="008F0A3E" w:rsidRDefault="0040692B" w:rsidP="006715CD">
      <w:pPr>
        <w:pStyle w:val="ListParagraph"/>
        <w:widowControl/>
        <w:numPr>
          <w:ilvl w:val="0"/>
          <w:numId w:val="1"/>
        </w:numPr>
        <w:spacing w:after="240"/>
        <w:ind w:left="0" w:firstLine="0"/>
        <w:jc w:val="both"/>
        <w:rPr>
          <w:rFonts w:ascii="Times New Roman" w:hAnsi="Times New Roman" w:cs="Times New Roman"/>
          <w:bCs/>
          <w:spacing w:val="-1"/>
        </w:rPr>
      </w:pPr>
      <w:r w:rsidRPr="008F0A3E">
        <w:rPr>
          <w:rFonts w:ascii="Times New Roman" w:hAnsi="Times New Roman" w:cs="Times New Roman"/>
          <w:spacing w:val="-1"/>
        </w:rPr>
        <w:t>“</w:t>
      </w:r>
      <w:r w:rsidR="0077122C" w:rsidRPr="008F0A3E">
        <w:rPr>
          <w:rFonts w:ascii="Times New Roman" w:hAnsi="Times New Roman" w:cs="Times New Roman"/>
          <w:spacing w:val="-1"/>
        </w:rPr>
        <w:t>Data</w:t>
      </w:r>
      <w:r w:rsidRPr="008F0A3E">
        <w:rPr>
          <w:rFonts w:ascii="Times New Roman" w:hAnsi="Times New Roman" w:cs="Times New Roman"/>
          <w:spacing w:val="-1"/>
        </w:rPr>
        <w:t>”</w:t>
      </w:r>
      <w:r w:rsidR="00A94BB2" w:rsidRPr="008F0A3E">
        <w:rPr>
          <w:rFonts w:ascii="Times New Roman" w:hAnsi="Times New Roman" w:cs="Times New Roman"/>
          <w:bCs/>
          <w:spacing w:val="-1"/>
        </w:rPr>
        <w:t xml:space="preserve"> means </w:t>
      </w:r>
      <w:r w:rsidR="00BF75FA" w:rsidRPr="008F0A3E">
        <w:rPr>
          <w:rFonts w:ascii="Times New Roman" w:hAnsi="Times New Roman" w:cs="Times New Roman"/>
          <w:bCs/>
          <w:spacing w:val="-1"/>
        </w:rPr>
        <w:t xml:space="preserve">any </w:t>
      </w:r>
      <w:r w:rsidR="00EF37EF" w:rsidRPr="008F0A3E">
        <w:rPr>
          <w:rFonts w:ascii="Times New Roman" w:hAnsi="Times New Roman" w:cs="Times New Roman"/>
          <w:bCs/>
          <w:spacing w:val="-1"/>
        </w:rPr>
        <w:t xml:space="preserve">data </w:t>
      </w:r>
      <w:r w:rsidR="00773BB2" w:rsidRPr="008F0A3E">
        <w:rPr>
          <w:rFonts w:ascii="Times New Roman" w:hAnsi="Times New Roman" w:cs="Times New Roman"/>
          <w:bCs/>
          <w:spacing w:val="-1"/>
        </w:rPr>
        <w:t xml:space="preserve">– </w:t>
      </w:r>
      <w:r w:rsidR="00BF75FA" w:rsidRPr="008F0A3E">
        <w:rPr>
          <w:rFonts w:ascii="Times New Roman" w:hAnsi="Times New Roman" w:cs="Times New Roman"/>
          <w:bCs/>
          <w:spacing w:val="-1"/>
        </w:rPr>
        <w:t xml:space="preserve">including the selection, arrangement, and organization of such </w:t>
      </w:r>
      <w:r w:rsidR="00EF37EF" w:rsidRPr="008F0A3E">
        <w:rPr>
          <w:rFonts w:ascii="Times New Roman" w:hAnsi="Times New Roman" w:cs="Times New Roman"/>
          <w:bCs/>
          <w:spacing w:val="-1"/>
        </w:rPr>
        <w:t xml:space="preserve">data </w:t>
      </w:r>
      <w:r w:rsidR="00773BB2" w:rsidRPr="008F0A3E">
        <w:rPr>
          <w:rFonts w:ascii="Times New Roman" w:hAnsi="Times New Roman" w:cs="Times New Roman"/>
          <w:bCs/>
          <w:spacing w:val="-1"/>
        </w:rPr>
        <w:t xml:space="preserve">– </w:t>
      </w:r>
      <w:r w:rsidR="00BF75FA" w:rsidRPr="008F0A3E">
        <w:rPr>
          <w:rFonts w:ascii="Times New Roman" w:hAnsi="Times New Roman" w:cs="Times New Roman"/>
          <w:bCs/>
          <w:spacing w:val="-1"/>
        </w:rPr>
        <w:t xml:space="preserve">entered, uploaded, </w:t>
      </w:r>
      <w:r w:rsidR="002D3179" w:rsidRPr="003A20D3">
        <w:rPr>
          <w:rFonts w:ascii="Times New Roman" w:hAnsi="Times New Roman" w:cs="Times New Roman"/>
          <w:bCs/>
          <w:spacing w:val="-1"/>
        </w:rPr>
        <w:t>pro</w:t>
      </w:r>
      <w:r w:rsidR="00B51B23" w:rsidRPr="003A20D3">
        <w:rPr>
          <w:rFonts w:ascii="Times New Roman" w:hAnsi="Times New Roman" w:cs="Times New Roman"/>
          <w:bCs/>
          <w:spacing w:val="-1"/>
        </w:rPr>
        <w:t xml:space="preserve">cessed in an application </w:t>
      </w:r>
      <w:r w:rsidR="00DF046D" w:rsidRPr="003A20D3">
        <w:rPr>
          <w:rFonts w:ascii="Times New Roman" w:hAnsi="Times New Roman" w:cs="Times New Roman"/>
          <w:bCs/>
          <w:spacing w:val="-1"/>
        </w:rPr>
        <w:t xml:space="preserve">or services, </w:t>
      </w:r>
      <w:r w:rsidR="00BF75FA" w:rsidRPr="003A20D3">
        <w:rPr>
          <w:rFonts w:ascii="Times New Roman" w:hAnsi="Times New Roman" w:cs="Times New Roman"/>
          <w:bCs/>
          <w:spacing w:val="-1"/>
        </w:rPr>
        <w:t>or otherwise provided to the Contractor</w:t>
      </w:r>
      <w:r w:rsidR="00BF75FA" w:rsidRPr="008F0A3E">
        <w:rPr>
          <w:rFonts w:ascii="Times New Roman" w:hAnsi="Times New Roman" w:cs="Times New Roman"/>
          <w:bCs/>
          <w:spacing w:val="-1"/>
        </w:rPr>
        <w:t xml:space="preserve"> by the State</w:t>
      </w:r>
      <w:r w:rsidR="00EF37EF" w:rsidRPr="008F0A3E">
        <w:rPr>
          <w:rFonts w:ascii="Times New Roman" w:hAnsi="Times New Roman" w:cs="Times New Roman"/>
          <w:bCs/>
          <w:spacing w:val="-1"/>
        </w:rPr>
        <w:t xml:space="preserve"> in connection with the Contract. </w:t>
      </w:r>
    </w:p>
    <w:p w14:paraId="366961EF" w14:textId="209AEC48" w:rsidR="00470172" w:rsidRPr="008F0A3E" w:rsidRDefault="0040692B" w:rsidP="006715CD">
      <w:pPr>
        <w:pStyle w:val="ListParagraph"/>
        <w:widowControl/>
        <w:numPr>
          <w:ilvl w:val="0"/>
          <w:numId w:val="1"/>
        </w:numPr>
        <w:spacing w:after="240"/>
        <w:ind w:left="0" w:firstLine="0"/>
        <w:jc w:val="both"/>
        <w:rPr>
          <w:rFonts w:ascii="Times New Roman" w:hAnsi="Times New Roman" w:cs="Times New Roman"/>
          <w:bCs/>
          <w:spacing w:val="-1"/>
        </w:rPr>
      </w:pPr>
      <w:r w:rsidRPr="008F0A3E">
        <w:rPr>
          <w:rFonts w:ascii="Times New Roman" w:hAnsi="Times New Roman" w:cs="Times New Roman"/>
          <w:spacing w:val="-1"/>
        </w:rPr>
        <w:t>“</w:t>
      </w:r>
      <w:r w:rsidR="0077122C" w:rsidRPr="008F0A3E">
        <w:rPr>
          <w:rFonts w:ascii="Times New Roman" w:hAnsi="Times New Roman" w:cs="Times New Roman"/>
          <w:spacing w:val="-1"/>
        </w:rPr>
        <w:t>Data</w:t>
      </w:r>
      <w:r w:rsidR="00A94BB2" w:rsidRPr="008F0A3E">
        <w:rPr>
          <w:rFonts w:ascii="Times New Roman" w:hAnsi="Times New Roman" w:cs="Times New Roman"/>
          <w:spacing w:val="-1"/>
        </w:rPr>
        <w:t xml:space="preserve"> Breach</w:t>
      </w:r>
      <w:r w:rsidRPr="008F0A3E">
        <w:rPr>
          <w:rFonts w:ascii="Times New Roman" w:hAnsi="Times New Roman" w:cs="Times New Roman"/>
          <w:bCs/>
          <w:spacing w:val="-1"/>
        </w:rPr>
        <w:t>”</w:t>
      </w:r>
      <w:r w:rsidR="00A94BB2" w:rsidRPr="008F0A3E">
        <w:rPr>
          <w:rFonts w:ascii="Times New Roman" w:hAnsi="Times New Roman" w:cs="Times New Roman"/>
          <w:bCs/>
          <w:spacing w:val="-1"/>
        </w:rPr>
        <w:t xml:space="preserve"> means </w:t>
      </w:r>
      <w:r w:rsidR="00470172" w:rsidRPr="008F0A3E">
        <w:rPr>
          <w:rFonts w:ascii="Times New Roman" w:hAnsi="Times New Roman" w:cs="Times New Roman"/>
          <w:bCs/>
          <w:spacing w:val="-1"/>
        </w:rPr>
        <w:t xml:space="preserve">a situation where </w:t>
      </w:r>
      <w:r w:rsidR="00AB32D1" w:rsidRPr="008F0A3E">
        <w:rPr>
          <w:rFonts w:ascii="Times New Roman" w:hAnsi="Times New Roman" w:cs="Times New Roman"/>
          <w:bCs/>
          <w:spacing w:val="-1"/>
        </w:rPr>
        <w:t xml:space="preserve">the Contractor knows, or should reasonably suspect, that </w:t>
      </w:r>
      <w:r w:rsidR="00470172" w:rsidRPr="008F0A3E">
        <w:rPr>
          <w:rFonts w:ascii="Times New Roman" w:hAnsi="Times New Roman" w:cs="Times New Roman"/>
          <w:bCs/>
          <w:spacing w:val="-1"/>
        </w:rPr>
        <w:t>unauthorized access to or acquisition of the Data has occurred.</w:t>
      </w:r>
    </w:p>
    <w:p w14:paraId="22FBB9DB" w14:textId="6F25DCC4" w:rsidR="00D34224" w:rsidRPr="008F0A3E" w:rsidRDefault="00881C49" w:rsidP="006715CD">
      <w:pPr>
        <w:pStyle w:val="ListParagraph"/>
        <w:widowControl/>
        <w:numPr>
          <w:ilvl w:val="0"/>
          <w:numId w:val="1"/>
        </w:numPr>
        <w:spacing w:after="240"/>
        <w:ind w:left="0" w:firstLine="0"/>
        <w:jc w:val="both"/>
        <w:rPr>
          <w:rFonts w:ascii="Times New Roman" w:hAnsi="Times New Roman" w:cs="Times New Roman"/>
          <w:spacing w:val="-1"/>
        </w:rPr>
      </w:pPr>
      <w:r w:rsidRPr="008F0A3E">
        <w:rPr>
          <w:rFonts w:ascii="Times New Roman" w:hAnsi="Times New Roman" w:cs="Times New Roman"/>
          <w:spacing w:val="-1"/>
        </w:rPr>
        <w:t>“</w:t>
      </w:r>
      <w:r w:rsidR="00464647">
        <w:rPr>
          <w:rFonts w:ascii="Times New Roman" w:hAnsi="Times New Roman" w:cs="Times New Roman"/>
          <w:spacing w:val="-1"/>
        </w:rPr>
        <w:t xml:space="preserve">IOT” means the </w:t>
      </w:r>
      <w:r w:rsidR="00A94BB2" w:rsidRPr="008F0A3E">
        <w:rPr>
          <w:rFonts w:ascii="Times New Roman" w:hAnsi="Times New Roman" w:cs="Times New Roman"/>
          <w:spacing w:val="-1"/>
        </w:rPr>
        <w:t>Indiana Office of Technology</w:t>
      </w:r>
      <w:r w:rsidR="009202B1">
        <w:rPr>
          <w:rFonts w:ascii="Times New Roman" w:hAnsi="Times New Roman" w:cs="Times New Roman"/>
          <w:spacing w:val="-1"/>
        </w:rPr>
        <w:t xml:space="preserve"> – </w:t>
      </w:r>
      <w:r w:rsidR="009202B1" w:rsidRPr="002B40E3">
        <w:rPr>
          <w:rFonts w:ascii="Times New Roman" w:hAnsi="Times New Roman" w:cs="Times New Roman"/>
          <w:i/>
          <w:iCs/>
          <w:spacing w:val="-1"/>
        </w:rPr>
        <w:t>i.e.</w:t>
      </w:r>
      <w:r w:rsidR="009202B1">
        <w:rPr>
          <w:rFonts w:ascii="Times New Roman" w:hAnsi="Times New Roman" w:cs="Times New Roman"/>
          <w:spacing w:val="-1"/>
        </w:rPr>
        <w:t xml:space="preserve">, </w:t>
      </w:r>
      <w:r w:rsidR="00A94BB2" w:rsidRPr="008F0A3E">
        <w:rPr>
          <w:rFonts w:ascii="Times New Roman" w:hAnsi="Times New Roman" w:cs="Times New Roman"/>
          <w:spacing w:val="-1"/>
        </w:rPr>
        <w:t xml:space="preserve">the </w:t>
      </w:r>
      <w:r w:rsidR="009202B1">
        <w:rPr>
          <w:rFonts w:ascii="Times New Roman" w:hAnsi="Times New Roman" w:cs="Times New Roman"/>
          <w:spacing w:val="-1"/>
        </w:rPr>
        <w:t xml:space="preserve">state </w:t>
      </w:r>
      <w:r w:rsidR="00A94BB2" w:rsidRPr="008F0A3E">
        <w:rPr>
          <w:rFonts w:ascii="Times New Roman" w:hAnsi="Times New Roman" w:cs="Times New Roman"/>
          <w:spacing w:val="-1"/>
        </w:rPr>
        <w:t xml:space="preserve">agency </w:t>
      </w:r>
      <w:r w:rsidR="00480E05" w:rsidRPr="008F0A3E">
        <w:rPr>
          <w:rFonts w:ascii="Times New Roman" w:hAnsi="Times New Roman" w:cs="Times New Roman"/>
          <w:spacing w:val="-1"/>
        </w:rPr>
        <w:t xml:space="preserve">that is empowered to develop and maintain policies, procedures, and guidelines for the effective </w:t>
      </w:r>
      <w:r w:rsidR="00D27972">
        <w:rPr>
          <w:rFonts w:ascii="Times New Roman" w:hAnsi="Times New Roman" w:cs="Times New Roman"/>
          <w:spacing w:val="-1"/>
        </w:rPr>
        <w:t xml:space="preserve">and secure </w:t>
      </w:r>
      <w:r w:rsidR="00480E05" w:rsidRPr="008F0A3E">
        <w:rPr>
          <w:rFonts w:ascii="Times New Roman" w:hAnsi="Times New Roman" w:cs="Times New Roman"/>
          <w:spacing w:val="-1"/>
        </w:rPr>
        <w:t>use of information technology for the State</w:t>
      </w:r>
      <w:r w:rsidR="00035059" w:rsidRPr="008F0A3E">
        <w:rPr>
          <w:rFonts w:ascii="Times New Roman" w:hAnsi="Times New Roman" w:cs="Times New Roman"/>
          <w:spacing w:val="-1"/>
        </w:rPr>
        <w:t>,</w:t>
      </w:r>
      <w:r w:rsidR="00480E05" w:rsidRPr="008F0A3E">
        <w:rPr>
          <w:rFonts w:ascii="Times New Roman" w:hAnsi="Times New Roman" w:cs="Times New Roman"/>
          <w:spacing w:val="-1"/>
        </w:rPr>
        <w:t xml:space="preserve"> pursuant to</w:t>
      </w:r>
      <w:r w:rsidR="00A94BB2" w:rsidRPr="008F0A3E">
        <w:rPr>
          <w:rFonts w:ascii="Times New Roman" w:hAnsi="Times New Roman" w:cs="Times New Roman"/>
          <w:spacing w:val="-1"/>
        </w:rPr>
        <w:t xml:space="preserve"> </w:t>
      </w:r>
      <w:r w:rsidR="00BD54AD" w:rsidRPr="00BD5D78">
        <w:rPr>
          <w:rFonts w:ascii="Times New Roman" w:hAnsi="Times New Roman" w:cs="Times New Roman"/>
          <w:spacing w:val="-1"/>
        </w:rPr>
        <w:t>IC</w:t>
      </w:r>
      <w:r w:rsidR="00A94BB2" w:rsidRPr="00BD5D78">
        <w:rPr>
          <w:rFonts w:ascii="Times New Roman" w:hAnsi="Times New Roman" w:cs="Times New Roman"/>
          <w:spacing w:val="-1"/>
        </w:rPr>
        <w:t xml:space="preserve"> § 4-13.1</w:t>
      </w:r>
      <w:r w:rsidR="00480E05" w:rsidRPr="00BD5D78">
        <w:rPr>
          <w:rFonts w:ascii="Times New Roman" w:hAnsi="Times New Roman" w:cs="Times New Roman"/>
          <w:spacing w:val="-1"/>
        </w:rPr>
        <w:t>-2-</w:t>
      </w:r>
      <w:r w:rsidR="00BD5D78" w:rsidRPr="00BD5D78">
        <w:rPr>
          <w:rFonts w:ascii="Times New Roman" w:hAnsi="Times New Roman" w:cs="Times New Roman"/>
          <w:spacing w:val="-1"/>
        </w:rPr>
        <w:t>2</w:t>
      </w:r>
      <w:r w:rsidR="00480E05" w:rsidRPr="008F0A3E">
        <w:rPr>
          <w:rFonts w:ascii="Times New Roman" w:hAnsi="Times New Roman" w:cs="Times New Roman"/>
          <w:spacing w:val="-1"/>
        </w:rPr>
        <w:t>.</w:t>
      </w:r>
    </w:p>
    <w:p w14:paraId="7329FD15" w14:textId="29D09146" w:rsidR="00D34224" w:rsidRPr="008F0A3E" w:rsidRDefault="00D84310" w:rsidP="006715CD">
      <w:pPr>
        <w:pStyle w:val="ListParagraph"/>
        <w:widowControl/>
        <w:numPr>
          <w:ilvl w:val="0"/>
          <w:numId w:val="1"/>
        </w:numPr>
        <w:spacing w:after="240"/>
        <w:ind w:left="0" w:firstLine="0"/>
        <w:jc w:val="both"/>
        <w:rPr>
          <w:rFonts w:ascii="Times New Roman" w:hAnsi="Times New Roman" w:cs="Times New Roman"/>
          <w:spacing w:val="-1"/>
        </w:rPr>
      </w:pPr>
      <w:r w:rsidRPr="008F0A3E">
        <w:rPr>
          <w:rFonts w:ascii="Times New Roman" w:hAnsi="Times New Roman" w:cs="Times New Roman"/>
          <w:spacing w:val="-1"/>
        </w:rPr>
        <w:t xml:space="preserve">“ISF” </w:t>
      </w:r>
      <w:r w:rsidR="00A94BB2" w:rsidRPr="008F0A3E">
        <w:rPr>
          <w:rFonts w:ascii="Times New Roman" w:hAnsi="Times New Roman" w:cs="Times New Roman"/>
          <w:spacing w:val="-1"/>
        </w:rPr>
        <w:t>mean</w:t>
      </w:r>
      <w:r w:rsidR="00BE711B">
        <w:rPr>
          <w:rFonts w:ascii="Times New Roman" w:hAnsi="Times New Roman" w:cs="Times New Roman"/>
          <w:spacing w:val="-1"/>
        </w:rPr>
        <w:t>s</w:t>
      </w:r>
      <w:r w:rsidR="00A94BB2" w:rsidRPr="008F0A3E">
        <w:rPr>
          <w:rFonts w:ascii="Times New Roman" w:hAnsi="Times New Roman" w:cs="Times New Roman"/>
          <w:spacing w:val="-1"/>
        </w:rPr>
        <w:t xml:space="preserve"> </w:t>
      </w:r>
      <w:r w:rsidR="0027664B">
        <w:rPr>
          <w:rFonts w:ascii="Times New Roman" w:hAnsi="Times New Roman" w:cs="Times New Roman"/>
          <w:spacing w:val="-1"/>
        </w:rPr>
        <w:t xml:space="preserve">the </w:t>
      </w:r>
      <w:r w:rsidR="0027664B" w:rsidRPr="008F0A3E">
        <w:rPr>
          <w:rFonts w:ascii="Times New Roman" w:hAnsi="Times New Roman" w:cs="Times New Roman"/>
          <w:spacing w:val="-1"/>
        </w:rPr>
        <w:t xml:space="preserve">“Information Security Framework” </w:t>
      </w:r>
      <w:r w:rsidR="0027664B">
        <w:rPr>
          <w:rFonts w:ascii="Times New Roman" w:hAnsi="Times New Roman" w:cs="Times New Roman"/>
          <w:spacing w:val="-1"/>
        </w:rPr>
        <w:t xml:space="preserve">– </w:t>
      </w:r>
      <w:r w:rsidR="0027664B" w:rsidRPr="00BE711B">
        <w:rPr>
          <w:rFonts w:ascii="Times New Roman" w:hAnsi="Times New Roman" w:cs="Times New Roman"/>
          <w:i/>
          <w:iCs/>
          <w:spacing w:val="-1"/>
        </w:rPr>
        <w:t>i.e.</w:t>
      </w:r>
      <w:r w:rsidR="0027664B">
        <w:rPr>
          <w:rFonts w:ascii="Times New Roman" w:hAnsi="Times New Roman" w:cs="Times New Roman"/>
          <w:spacing w:val="-1"/>
        </w:rPr>
        <w:t>,</w:t>
      </w:r>
      <w:r w:rsidR="0027664B" w:rsidRPr="008F0A3E">
        <w:rPr>
          <w:rFonts w:ascii="Times New Roman" w:hAnsi="Times New Roman" w:cs="Times New Roman"/>
          <w:spacing w:val="-1"/>
        </w:rPr>
        <w:t xml:space="preserve"> </w:t>
      </w:r>
      <w:r w:rsidR="00A94BB2" w:rsidRPr="008F0A3E">
        <w:rPr>
          <w:rFonts w:ascii="Times New Roman" w:hAnsi="Times New Roman" w:cs="Times New Roman"/>
          <w:spacing w:val="-1"/>
        </w:rPr>
        <w:t xml:space="preserve">the document </w:t>
      </w:r>
      <w:r w:rsidR="000E0BEF" w:rsidRPr="008F0A3E">
        <w:rPr>
          <w:rFonts w:ascii="Times New Roman" w:hAnsi="Times New Roman" w:cs="Times New Roman"/>
          <w:spacing w:val="-1"/>
        </w:rPr>
        <w:t xml:space="preserve">that </w:t>
      </w:r>
      <w:r w:rsidR="003C79FC" w:rsidRPr="008F0A3E">
        <w:rPr>
          <w:rFonts w:ascii="Times New Roman" w:hAnsi="Times New Roman" w:cs="Times New Roman"/>
          <w:spacing w:val="-1"/>
        </w:rPr>
        <w:t>contain</w:t>
      </w:r>
      <w:r w:rsidR="000E0BEF" w:rsidRPr="008F0A3E">
        <w:rPr>
          <w:rFonts w:ascii="Times New Roman" w:hAnsi="Times New Roman" w:cs="Times New Roman"/>
          <w:spacing w:val="-1"/>
        </w:rPr>
        <w:t>s</w:t>
      </w:r>
      <w:r w:rsidR="007E1771" w:rsidRPr="008F0A3E">
        <w:rPr>
          <w:rFonts w:ascii="Times New Roman" w:hAnsi="Times New Roman" w:cs="Times New Roman"/>
          <w:spacing w:val="-1"/>
        </w:rPr>
        <w:t xml:space="preserve"> the State’s information </w:t>
      </w:r>
      <w:r w:rsidR="000E0BEF" w:rsidRPr="008F0A3E">
        <w:rPr>
          <w:rFonts w:ascii="Times New Roman" w:hAnsi="Times New Roman" w:cs="Times New Roman"/>
          <w:spacing w:val="-1"/>
        </w:rPr>
        <w:t>security policies and standards</w:t>
      </w:r>
      <w:r w:rsidR="00C016A9" w:rsidRPr="008F0A3E">
        <w:rPr>
          <w:rFonts w:ascii="Times New Roman" w:hAnsi="Times New Roman" w:cs="Times New Roman"/>
          <w:spacing w:val="-1"/>
        </w:rPr>
        <w:t xml:space="preserve">.  </w:t>
      </w:r>
      <w:r w:rsidR="0027664B">
        <w:rPr>
          <w:rFonts w:ascii="Times New Roman" w:hAnsi="Times New Roman" w:cs="Times New Roman"/>
          <w:spacing w:val="-1"/>
        </w:rPr>
        <w:t>The ISF</w:t>
      </w:r>
      <w:r w:rsidR="00C016A9" w:rsidRPr="00394853">
        <w:rPr>
          <w:rFonts w:ascii="Times New Roman" w:hAnsi="Times New Roman" w:cs="Times New Roman"/>
          <w:spacing w:val="-1"/>
        </w:rPr>
        <w:t xml:space="preserve"> </w:t>
      </w:r>
      <w:r w:rsidR="00B91264" w:rsidRPr="00394853">
        <w:rPr>
          <w:rFonts w:ascii="Times New Roman" w:hAnsi="Times New Roman" w:cs="Times New Roman"/>
          <w:spacing w:val="-1"/>
        </w:rPr>
        <w:t xml:space="preserve">was, or </w:t>
      </w:r>
      <w:r w:rsidR="00C016A9" w:rsidRPr="00394853">
        <w:rPr>
          <w:rFonts w:ascii="Times New Roman" w:hAnsi="Times New Roman" w:cs="Times New Roman"/>
          <w:spacing w:val="-1"/>
        </w:rPr>
        <w:t>can be</w:t>
      </w:r>
      <w:r w:rsidR="00B91264" w:rsidRPr="00394853">
        <w:rPr>
          <w:rFonts w:ascii="Times New Roman" w:hAnsi="Times New Roman" w:cs="Times New Roman"/>
          <w:spacing w:val="-1"/>
        </w:rPr>
        <w:t>,</w:t>
      </w:r>
      <w:r w:rsidR="00C016A9" w:rsidRPr="00394853">
        <w:rPr>
          <w:rFonts w:ascii="Times New Roman" w:hAnsi="Times New Roman" w:cs="Times New Roman"/>
          <w:spacing w:val="-1"/>
        </w:rPr>
        <w:t xml:space="preserve"> provided to the Contractor by </w:t>
      </w:r>
      <w:r w:rsidR="007C0FDB" w:rsidRPr="00394853">
        <w:rPr>
          <w:rFonts w:ascii="Times New Roman" w:hAnsi="Times New Roman" w:cs="Times New Roman"/>
          <w:spacing w:val="-1"/>
        </w:rPr>
        <w:t>IOT</w:t>
      </w:r>
      <w:r w:rsidR="00C016A9" w:rsidRPr="00394853">
        <w:rPr>
          <w:rFonts w:ascii="Times New Roman" w:hAnsi="Times New Roman" w:cs="Times New Roman"/>
          <w:spacing w:val="-1"/>
        </w:rPr>
        <w:t xml:space="preserve"> following the Contractor’s execution of a nondisclosure agreement</w:t>
      </w:r>
      <w:r w:rsidR="001A3835" w:rsidRPr="00394853">
        <w:rPr>
          <w:rFonts w:ascii="Times New Roman" w:hAnsi="Times New Roman" w:cs="Times New Roman"/>
          <w:spacing w:val="-1"/>
        </w:rPr>
        <w:t>.</w:t>
      </w:r>
    </w:p>
    <w:p w14:paraId="00E381F2" w14:textId="20129AC3" w:rsidR="00AB32D1" w:rsidRPr="008F0A3E" w:rsidRDefault="00881C49" w:rsidP="006715CD">
      <w:pPr>
        <w:pStyle w:val="ListParagraph"/>
        <w:widowControl/>
        <w:numPr>
          <w:ilvl w:val="0"/>
          <w:numId w:val="1"/>
        </w:numPr>
        <w:spacing w:after="240"/>
        <w:ind w:left="0" w:firstLine="0"/>
        <w:jc w:val="both"/>
        <w:rPr>
          <w:rFonts w:ascii="Times New Roman" w:hAnsi="Times New Roman" w:cs="Times New Roman"/>
          <w:spacing w:val="-1"/>
        </w:rPr>
      </w:pPr>
      <w:r w:rsidRPr="008F0A3E">
        <w:rPr>
          <w:rFonts w:ascii="Times New Roman" w:hAnsi="Times New Roman" w:cs="Times New Roman"/>
          <w:spacing w:val="-1"/>
        </w:rPr>
        <w:lastRenderedPageBreak/>
        <w:t>“</w:t>
      </w:r>
      <w:r w:rsidR="00A94BB2" w:rsidRPr="008F0A3E">
        <w:rPr>
          <w:rFonts w:ascii="Times New Roman" w:hAnsi="Times New Roman" w:cs="Times New Roman"/>
          <w:spacing w:val="-1"/>
        </w:rPr>
        <w:t>Security Incident</w:t>
      </w:r>
      <w:r w:rsidRPr="008F0A3E">
        <w:rPr>
          <w:rFonts w:ascii="Times New Roman" w:hAnsi="Times New Roman" w:cs="Times New Roman"/>
          <w:spacing w:val="-1"/>
        </w:rPr>
        <w:t>”</w:t>
      </w:r>
      <w:r w:rsidR="00A94BB2" w:rsidRPr="008F0A3E">
        <w:rPr>
          <w:rFonts w:ascii="Times New Roman" w:hAnsi="Times New Roman" w:cs="Times New Roman"/>
          <w:spacing w:val="-1"/>
        </w:rPr>
        <w:t xml:space="preserve"> </w:t>
      </w:r>
      <w:r w:rsidR="00AB32D1" w:rsidRPr="008F0A3E">
        <w:rPr>
          <w:rFonts w:ascii="Times New Roman" w:hAnsi="Times New Roman" w:cs="Times New Roman"/>
          <w:spacing w:val="-1"/>
        </w:rPr>
        <w:t xml:space="preserve">means a situation where the Contractor knows, or should reasonably suspect, that unauthorized access to its </w:t>
      </w:r>
      <w:r w:rsidR="009541B7" w:rsidRPr="00C4682C">
        <w:rPr>
          <w:rFonts w:ascii="Times New Roman" w:hAnsi="Times New Roman" w:cs="Times New Roman"/>
          <w:spacing w:val="-1"/>
        </w:rPr>
        <w:t>environment</w:t>
      </w:r>
      <w:r w:rsidR="00AB32D1" w:rsidRPr="00C4682C">
        <w:rPr>
          <w:rFonts w:ascii="Times New Roman" w:hAnsi="Times New Roman" w:cs="Times New Roman"/>
          <w:spacing w:val="-1"/>
        </w:rPr>
        <w:t xml:space="preserve"> </w:t>
      </w:r>
      <w:r w:rsidR="0022471C">
        <w:rPr>
          <w:rFonts w:ascii="Times New Roman" w:hAnsi="Times New Roman" w:cs="Times New Roman"/>
          <w:spacing w:val="-1"/>
        </w:rPr>
        <w:t xml:space="preserve">has occurred </w:t>
      </w:r>
      <w:r w:rsidR="00AB32D1" w:rsidRPr="00C4682C">
        <w:rPr>
          <w:rFonts w:ascii="Times New Roman" w:hAnsi="Times New Roman" w:cs="Times New Roman"/>
          <w:spacing w:val="-1"/>
        </w:rPr>
        <w:t>w</w:t>
      </w:r>
      <w:r w:rsidR="00AB32D1" w:rsidRPr="008F0A3E">
        <w:rPr>
          <w:rFonts w:ascii="Times New Roman" w:hAnsi="Times New Roman" w:cs="Times New Roman"/>
          <w:spacing w:val="-1"/>
        </w:rPr>
        <w:t>hich could lead to a Data Breach.</w:t>
      </w:r>
    </w:p>
    <w:p w14:paraId="7A8343C7" w14:textId="1F6DE71B" w:rsidR="00712424" w:rsidRPr="008F0A3E" w:rsidRDefault="00881C49" w:rsidP="006715CD">
      <w:pPr>
        <w:pStyle w:val="ListParagraph"/>
        <w:widowControl/>
        <w:numPr>
          <w:ilvl w:val="0"/>
          <w:numId w:val="1"/>
        </w:numPr>
        <w:spacing w:after="240"/>
        <w:ind w:left="0" w:firstLine="0"/>
        <w:jc w:val="both"/>
        <w:rPr>
          <w:rFonts w:ascii="Times New Roman" w:hAnsi="Times New Roman" w:cs="Times New Roman"/>
          <w:spacing w:val="-1"/>
        </w:rPr>
      </w:pPr>
      <w:r w:rsidRPr="008F0A3E">
        <w:rPr>
          <w:rFonts w:ascii="Times New Roman" w:hAnsi="Times New Roman" w:cs="Times New Roman"/>
          <w:spacing w:val="-1"/>
        </w:rPr>
        <w:t>“</w:t>
      </w:r>
      <w:r w:rsidR="00A94BB2" w:rsidRPr="008F0A3E">
        <w:rPr>
          <w:rFonts w:ascii="Times New Roman" w:hAnsi="Times New Roman" w:cs="Times New Roman"/>
          <w:spacing w:val="-1"/>
        </w:rPr>
        <w:t>Service</w:t>
      </w:r>
      <w:r w:rsidRPr="008F0A3E">
        <w:rPr>
          <w:rFonts w:ascii="Times New Roman" w:hAnsi="Times New Roman" w:cs="Times New Roman"/>
          <w:spacing w:val="-1"/>
        </w:rPr>
        <w:t>”</w:t>
      </w:r>
      <w:r w:rsidR="00A94BB2" w:rsidRPr="008F0A3E">
        <w:rPr>
          <w:rFonts w:ascii="Times New Roman" w:hAnsi="Times New Roman" w:cs="Times New Roman"/>
          <w:spacing w:val="-1"/>
        </w:rPr>
        <w:t xml:space="preserve"> means th</w:t>
      </w:r>
      <w:r w:rsidR="00982B20" w:rsidRPr="008F0A3E">
        <w:rPr>
          <w:rFonts w:ascii="Times New Roman" w:hAnsi="Times New Roman" w:cs="Times New Roman"/>
          <w:spacing w:val="-1"/>
        </w:rPr>
        <w:t xml:space="preserve">e </w:t>
      </w:r>
      <w:r w:rsidR="005E03D6" w:rsidRPr="008F0A3E">
        <w:rPr>
          <w:rFonts w:ascii="Times New Roman" w:hAnsi="Times New Roman" w:cs="Times New Roman"/>
          <w:spacing w:val="-1"/>
        </w:rPr>
        <w:t xml:space="preserve">cloud </w:t>
      </w:r>
      <w:r w:rsidR="00982B20" w:rsidRPr="008F0A3E">
        <w:rPr>
          <w:rFonts w:ascii="Times New Roman" w:hAnsi="Times New Roman" w:cs="Times New Roman"/>
          <w:spacing w:val="-1"/>
        </w:rPr>
        <w:t>service</w:t>
      </w:r>
      <w:r w:rsidR="000E0BEF" w:rsidRPr="008F0A3E">
        <w:rPr>
          <w:rFonts w:ascii="Times New Roman" w:hAnsi="Times New Roman" w:cs="Times New Roman"/>
          <w:spacing w:val="-1"/>
        </w:rPr>
        <w:t>s</w:t>
      </w:r>
      <w:r w:rsidR="002D0C69" w:rsidRPr="008F0A3E">
        <w:rPr>
          <w:rFonts w:ascii="Times New Roman" w:hAnsi="Times New Roman" w:cs="Times New Roman"/>
          <w:spacing w:val="-1"/>
        </w:rPr>
        <w:t xml:space="preserve"> that the Contractor is providing to the </w:t>
      </w:r>
      <w:r w:rsidR="00A94BB2" w:rsidRPr="008F0A3E">
        <w:rPr>
          <w:rFonts w:ascii="Times New Roman" w:hAnsi="Times New Roman" w:cs="Times New Roman"/>
          <w:spacing w:val="-1"/>
        </w:rPr>
        <w:t xml:space="preserve">State </w:t>
      </w:r>
      <w:r w:rsidR="00A951B3" w:rsidRPr="008F0A3E">
        <w:rPr>
          <w:rFonts w:ascii="Times New Roman" w:hAnsi="Times New Roman" w:cs="Times New Roman"/>
          <w:spacing w:val="-1"/>
        </w:rPr>
        <w:t xml:space="preserve">under </w:t>
      </w:r>
      <w:r w:rsidR="00B116E0" w:rsidRPr="008F0A3E">
        <w:rPr>
          <w:rFonts w:ascii="Times New Roman" w:hAnsi="Times New Roman" w:cs="Times New Roman"/>
          <w:spacing w:val="-1"/>
        </w:rPr>
        <w:t>the Contract</w:t>
      </w:r>
      <w:r w:rsidR="00A94BB2" w:rsidRPr="008F0A3E">
        <w:rPr>
          <w:rFonts w:ascii="Times New Roman" w:hAnsi="Times New Roman" w:cs="Times New Roman"/>
          <w:spacing w:val="-1"/>
        </w:rPr>
        <w:t>.</w:t>
      </w:r>
    </w:p>
    <w:p w14:paraId="6FB54771" w14:textId="77777777" w:rsidR="004F3847" w:rsidRPr="008F0A3E" w:rsidRDefault="008B15D8" w:rsidP="006715CD">
      <w:pPr>
        <w:pStyle w:val="BodyText"/>
        <w:widowControl/>
        <w:numPr>
          <w:ilvl w:val="0"/>
          <w:numId w:val="2"/>
        </w:numPr>
        <w:tabs>
          <w:tab w:val="left" w:pos="360"/>
        </w:tabs>
        <w:spacing w:after="240"/>
        <w:ind w:left="0" w:firstLine="0"/>
        <w:jc w:val="both"/>
        <w:rPr>
          <w:rFonts w:ascii="Times New Roman" w:hAnsi="Times New Roman" w:cs="Times New Roman"/>
        </w:rPr>
      </w:pPr>
      <w:r w:rsidRPr="008F0A3E">
        <w:rPr>
          <w:rFonts w:ascii="Times New Roman" w:hAnsi="Times New Roman" w:cs="Times New Roman"/>
          <w:b/>
          <w:bCs/>
          <w:spacing w:val="-1"/>
        </w:rPr>
        <w:t xml:space="preserve">  </w:t>
      </w:r>
      <w:r w:rsidR="00D0390F" w:rsidRPr="008F0A3E">
        <w:rPr>
          <w:rFonts w:ascii="Times New Roman" w:hAnsi="Times New Roman" w:cs="Times New Roman"/>
          <w:b/>
          <w:bCs/>
          <w:spacing w:val="-1"/>
        </w:rPr>
        <w:tab/>
      </w:r>
      <w:r w:rsidR="0077122C" w:rsidRPr="008F0A3E">
        <w:rPr>
          <w:rFonts w:ascii="Times New Roman" w:hAnsi="Times New Roman" w:cs="Times New Roman"/>
          <w:b/>
          <w:bCs/>
          <w:spacing w:val="-1"/>
        </w:rPr>
        <w:t>Data</w:t>
      </w:r>
      <w:r w:rsidR="006D3714" w:rsidRPr="008F0A3E">
        <w:rPr>
          <w:rFonts w:ascii="Times New Roman" w:hAnsi="Times New Roman" w:cs="Times New Roman"/>
          <w:b/>
          <w:bCs/>
          <w:spacing w:val="-1"/>
        </w:rPr>
        <w:t xml:space="preserve"> Ownership</w:t>
      </w:r>
      <w:r w:rsidR="00583ADD" w:rsidRPr="008F0A3E">
        <w:rPr>
          <w:rFonts w:ascii="Times New Roman" w:hAnsi="Times New Roman" w:cs="Times New Roman"/>
          <w:b/>
          <w:bCs/>
          <w:spacing w:val="-1"/>
        </w:rPr>
        <w:t xml:space="preserve">.  </w:t>
      </w:r>
      <w:r w:rsidR="006D3714" w:rsidRPr="008F0A3E">
        <w:rPr>
          <w:rFonts w:ascii="Times New Roman" w:hAnsi="Times New Roman" w:cs="Times New Roman"/>
          <w:spacing w:val="-1"/>
        </w:rPr>
        <w:t>The</w:t>
      </w:r>
      <w:r w:rsidR="006D3714" w:rsidRPr="008F0A3E">
        <w:rPr>
          <w:rFonts w:ascii="Times New Roman" w:hAnsi="Times New Roman" w:cs="Times New Roman"/>
          <w:spacing w:val="-2"/>
        </w:rPr>
        <w:t xml:space="preserve"> </w:t>
      </w:r>
      <w:r w:rsidR="00BC2A3D" w:rsidRPr="008F0A3E">
        <w:rPr>
          <w:rFonts w:ascii="Times New Roman" w:hAnsi="Times New Roman" w:cs="Times New Roman"/>
          <w:spacing w:val="-1"/>
        </w:rPr>
        <w:t>State</w:t>
      </w:r>
      <w:r w:rsidR="00F67B9A" w:rsidRPr="008F0A3E">
        <w:rPr>
          <w:rFonts w:ascii="Times New Roman" w:hAnsi="Times New Roman" w:cs="Times New Roman"/>
          <w:spacing w:val="-1"/>
        </w:rPr>
        <w:t xml:space="preserve"> </w:t>
      </w:r>
      <w:r w:rsidR="00824AF2" w:rsidRPr="008F0A3E">
        <w:rPr>
          <w:rFonts w:ascii="Times New Roman" w:hAnsi="Times New Roman" w:cs="Times New Roman"/>
          <w:spacing w:val="-1"/>
        </w:rPr>
        <w:t>retains</w:t>
      </w:r>
      <w:r w:rsidR="00F67B9A" w:rsidRPr="008F0A3E">
        <w:rPr>
          <w:rFonts w:ascii="Times New Roman" w:hAnsi="Times New Roman" w:cs="Times New Roman"/>
          <w:spacing w:val="-1"/>
        </w:rPr>
        <w:t xml:space="preserve"> </w:t>
      </w:r>
      <w:r w:rsidR="006D3714" w:rsidRPr="008F0A3E">
        <w:rPr>
          <w:rFonts w:ascii="Times New Roman" w:hAnsi="Times New Roman" w:cs="Times New Roman"/>
          <w:spacing w:val="-1"/>
        </w:rPr>
        <w:t>all</w:t>
      </w:r>
      <w:r w:rsidR="006D3714" w:rsidRPr="008F0A3E">
        <w:rPr>
          <w:rFonts w:ascii="Times New Roman" w:hAnsi="Times New Roman" w:cs="Times New Roman"/>
          <w:spacing w:val="-3"/>
        </w:rPr>
        <w:t xml:space="preserve"> </w:t>
      </w:r>
      <w:r w:rsidR="006D3714" w:rsidRPr="008F0A3E">
        <w:rPr>
          <w:rFonts w:ascii="Times New Roman" w:hAnsi="Times New Roman" w:cs="Times New Roman"/>
          <w:spacing w:val="-1"/>
        </w:rPr>
        <w:t>right</w:t>
      </w:r>
      <w:r w:rsidR="00B40E2B" w:rsidRPr="008F0A3E">
        <w:rPr>
          <w:rFonts w:ascii="Times New Roman" w:hAnsi="Times New Roman" w:cs="Times New Roman"/>
          <w:spacing w:val="-1"/>
        </w:rPr>
        <w:t>s</w:t>
      </w:r>
      <w:r w:rsidR="006D3714" w:rsidRPr="008F0A3E">
        <w:rPr>
          <w:rFonts w:ascii="Times New Roman" w:hAnsi="Times New Roman" w:cs="Times New Roman"/>
          <w:spacing w:val="-1"/>
        </w:rPr>
        <w:t>,</w:t>
      </w:r>
      <w:r w:rsidR="006D3714" w:rsidRPr="008F0A3E">
        <w:rPr>
          <w:rFonts w:ascii="Times New Roman" w:hAnsi="Times New Roman" w:cs="Times New Roman"/>
        </w:rPr>
        <w:t xml:space="preserve"> </w:t>
      </w:r>
      <w:r w:rsidR="006D3714" w:rsidRPr="008F0A3E">
        <w:rPr>
          <w:rFonts w:ascii="Times New Roman" w:hAnsi="Times New Roman" w:cs="Times New Roman"/>
          <w:spacing w:val="-1"/>
        </w:rPr>
        <w:t>title</w:t>
      </w:r>
      <w:r w:rsidR="004B5674" w:rsidRPr="008F0A3E">
        <w:rPr>
          <w:rFonts w:ascii="Times New Roman" w:hAnsi="Times New Roman" w:cs="Times New Roman"/>
          <w:spacing w:val="-1"/>
        </w:rPr>
        <w:t>,</w:t>
      </w:r>
      <w:r w:rsidR="006D3714" w:rsidRPr="008F0A3E">
        <w:rPr>
          <w:rFonts w:ascii="Times New Roman" w:hAnsi="Times New Roman" w:cs="Times New Roman"/>
          <w:spacing w:val="-2"/>
        </w:rPr>
        <w:t xml:space="preserve"> </w:t>
      </w:r>
      <w:r w:rsidR="006D3714" w:rsidRPr="008F0A3E">
        <w:rPr>
          <w:rFonts w:ascii="Times New Roman" w:hAnsi="Times New Roman" w:cs="Times New Roman"/>
          <w:spacing w:val="-1"/>
        </w:rPr>
        <w:t>and interest</w:t>
      </w:r>
      <w:r w:rsidR="006D3714" w:rsidRPr="008F0A3E">
        <w:rPr>
          <w:rFonts w:ascii="Times New Roman" w:hAnsi="Times New Roman" w:cs="Times New Roman"/>
          <w:spacing w:val="1"/>
        </w:rPr>
        <w:t xml:space="preserve"> </w:t>
      </w:r>
      <w:r w:rsidR="006D3714" w:rsidRPr="008F0A3E">
        <w:rPr>
          <w:rFonts w:ascii="Times New Roman" w:hAnsi="Times New Roman" w:cs="Times New Roman"/>
          <w:spacing w:val="-1"/>
        </w:rPr>
        <w:t xml:space="preserve">in </w:t>
      </w:r>
      <w:r w:rsidR="00B116E0" w:rsidRPr="008F0A3E">
        <w:rPr>
          <w:rFonts w:ascii="Times New Roman" w:hAnsi="Times New Roman" w:cs="Times New Roman"/>
          <w:spacing w:val="-2"/>
        </w:rPr>
        <w:t>the</w:t>
      </w:r>
      <w:r w:rsidR="0077122C" w:rsidRPr="008F0A3E">
        <w:rPr>
          <w:rFonts w:ascii="Times New Roman" w:hAnsi="Times New Roman" w:cs="Times New Roman"/>
          <w:spacing w:val="-1"/>
        </w:rPr>
        <w:t xml:space="preserve"> Data</w:t>
      </w:r>
      <w:r w:rsidR="00583ADD" w:rsidRPr="008F0A3E">
        <w:rPr>
          <w:rFonts w:ascii="Times New Roman" w:hAnsi="Times New Roman" w:cs="Times New Roman"/>
          <w:spacing w:val="-1"/>
        </w:rPr>
        <w:t>.</w:t>
      </w:r>
    </w:p>
    <w:p w14:paraId="276E194B" w14:textId="7AF9908B" w:rsidR="00F62C12" w:rsidRPr="00F62C12" w:rsidRDefault="008B15D8" w:rsidP="006715CD">
      <w:pPr>
        <w:pStyle w:val="BodyText"/>
        <w:widowControl/>
        <w:numPr>
          <w:ilvl w:val="0"/>
          <w:numId w:val="2"/>
        </w:numPr>
        <w:tabs>
          <w:tab w:val="left" w:pos="360"/>
        </w:tabs>
        <w:spacing w:after="240"/>
        <w:ind w:left="0" w:firstLine="0"/>
        <w:jc w:val="both"/>
        <w:rPr>
          <w:rFonts w:ascii="Times New Roman" w:hAnsi="Times New Roman" w:cs="Times New Roman"/>
        </w:rPr>
      </w:pPr>
      <w:r w:rsidRPr="00AD1104">
        <w:rPr>
          <w:rFonts w:ascii="Times New Roman" w:hAnsi="Times New Roman" w:cs="Times New Roman"/>
          <w:b/>
          <w:bCs/>
          <w:spacing w:val="-1"/>
        </w:rPr>
        <w:t xml:space="preserve">  </w:t>
      </w:r>
      <w:r w:rsidR="00D0390F">
        <w:rPr>
          <w:rFonts w:ascii="Times New Roman" w:hAnsi="Times New Roman" w:cs="Times New Roman"/>
          <w:b/>
          <w:bCs/>
          <w:spacing w:val="-1"/>
        </w:rPr>
        <w:tab/>
      </w:r>
      <w:r w:rsidR="00D23CB1">
        <w:rPr>
          <w:rFonts w:ascii="Times New Roman" w:hAnsi="Times New Roman" w:cs="Times New Roman"/>
          <w:b/>
          <w:bCs/>
          <w:spacing w:val="-1"/>
        </w:rPr>
        <w:t>Service-Related Responsibilities.</w:t>
      </w:r>
      <w:r w:rsidR="00277C89">
        <w:rPr>
          <w:rFonts w:ascii="Times New Roman" w:hAnsi="Times New Roman" w:cs="Times New Roman"/>
          <w:b/>
          <w:bCs/>
          <w:spacing w:val="-1"/>
        </w:rPr>
        <w:t xml:space="preserve">  </w:t>
      </w:r>
    </w:p>
    <w:p w14:paraId="529EAA54" w14:textId="41620432" w:rsidR="00277C89" w:rsidRPr="00C36D81" w:rsidRDefault="00090112" w:rsidP="006715CD">
      <w:pPr>
        <w:pStyle w:val="BodyText"/>
        <w:widowControl/>
        <w:numPr>
          <w:ilvl w:val="1"/>
          <w:numId w:val="2"/>
        </w:numPr>
        <w:tabs>
          <w:tab w:val="left" w:pos="360"/>
        </w:tabs>
        <w:spacing w:after="240"/>
        <w:ind w:left="0" w:firstLine="0"/>
        <w:jc w:val="both"/>
        <w:rPr>
          <w:rFonts w:ascii="Times New Roman" w:hAnsi="Times New Roman" w:cs="Times New Roman"/>
        </w:rPr>
      </w:pPr>
      <w:r>
        <w:rPr>
          <w:rFonts w:ascii="Times New Roman" w:hAnsi="Times New Roman" w:cs="Times New Roman"/>
          <w:spacing w:val="-1"/>
          <w:u w:val="single"/>
        </w:rPr>
        <w:t>Of</w:t>
      </w:r>
      <w:r w:rsidR="00F62C12" w:rsidRPr="00F62C12">
        <w:rPr>
          <w:rFonts w:ascii="Times New Roman" w:hAnsi="Times New Roman" w:cs="Times New Roman"/>
          <w:spacing w:val="-1"/>
          <w:u w:val="single"/>
        </w:rPr>
        <w:t xml:space="preserve"> the Contractor</w:t>
      </w:r>
      <w:r w:rsidR="00F62C12" w:rsidRPr="00F62C12">
        <w:rPr>
          <w:rFonts w:ascii="Times New Roman" w:hAnsi="Times New Roman" w:cs="Times New Roman"/>
          <w:spacing w:val="-1"/>
        </w:rPr>
        <w:t>.</w:t>
      </w:r>
      <w:r w:rsidR="00F62C12">
        <w:rPr>
          <w:rFonts w:ascii="Times New Roman" w:hAnsi="Times New Roman" w:cs="Times New Roman"/>
          <w:b/>
          <w:bCs/>
          <w:spacing w:val="-1"/>
        </w:rPr>
        <w:t xml:space="preserve">  </w:t>
      </w:r>
      <w:r w:rsidR="00B94E4F">
        <w:rPr>
          <w:rFonts w:ascii="Times New Roman" w:hAnsi="Times New Roman" w:cs="Times New Roman"/>
          <w:spacing w:val="-1"/>
        </w:rPr>
        <w:t xml:space="preserve">Except as </w:t>
      </w:r>
      <w:r w:rsidR="00C36D81">
        <w:rPr>
          <w:rFonts w:ascii="Times New Roman" w:hAnsi="Times New Roman" w:cs="Times New Roman"/>
          <w:spacing w:val="-1"/>
        </w:rPr>
        <w:t xml:space="preserve">is </w:t>
      </w:r>
      <w:r w:rsidR="00B94E4F">
        <w:rPr>
          <w:rFonts w:ascii="Times New Roman" w:hAnsi="Times New Roman" w:cs="Times New Roman"/>
          <w:spacing w:val="-1"/>
        </w:rPr>
        <w:t xml:space="preserve">otherwise provided in the SOW or an SLA, the Contractor </w:t>
      </w:r>
      <w:r w:rsidR="00C36D81">
        <w:rPr>
          <w:rFonts w:ascii="Times New Roman" w:hAnsi="Times New Roman" w:cs="Times New Roman"/>
          <w:spacing w:val="-1"/>
        </w:rPr>
        <w:t>is responsible for the</w:t>
      </w:r>
      <w:r w:rsidR="00B94E4F">
        <w:rPr>
          <w:rFonts w:ascii="Times New Roman" w:hAnsi="Times New Roman" w:cs="Times New Roman"/>
          <w:spacing w:val="-1"/>
        </w:rPr>
        <w:t xml:space="preserve"> following</w:t>
      </w:r>
      <w:r>
        <w:rPr>
          <w:rFonts w:ascii="Times New Roman" w:hAnsi="Times New Roman" w:cs="Times New Roman"/>
          <w:spacing w:val="-1"/>
        </w:rPr>
        <w:t xml:space="preserve"> responsibilities</w:t>
      </w:r>
      <w:r w:rsidR="0017546E">
        <w:rPr>
          <w:rFonts w:ascii="Times New Roman" w:hAnsi="Times New Roman" w:cs="Times New Roman"/>
          <w:spacing w:val="-1"/>
        </w:rPr>
        <w:t xml:space="preserve"> </w:t>
      </w:r>
      <w:r w:rsidR="003378C7">
        <w:rPr>
          <w:rFonts w:ascii="Times New Roman" w:hAnsi="Times New Roman" w:cs="Times New Roman"/>
          <w:spacing w:val="-1"/>
        </w:rPr>
        <w:t xml:space="preserve">with regard </w:t>
      </w:r>
      <w:r w:rsidR="0017546E">
        <w:rPr>
          <w:rFonts w:ascii="Times New Roman" w:hAnsi="Times New Roman" w:cs="Times New Roman"/>
          <w:spacing w:val="-1"/>
        </w:rPr>
        <w:t>to the Service</w:t>
      </w:r>
      <w:r w:rsidR="00B94E4F">
        <w:rPr>
          <w:rFonts w:ascii="Times New Roman" w:hAnsi="Times New Roman" w:cs="Times New Roman"/>
          <w:spacing w:val="-1"/>
        </w:rPr>
        <w:t>:</w:t>
      </w:r>
    </w:p>
    <w:p w14:paraId="337D6FEB" w14:textId="77777777" w:rsidR="00F62C12" w:rsidRDefault="00F62C12" w:rsidP="00F62C12">
      <w:pPr>
        <w:pStyle w:val="BodyText"/>
        <w:widowControl/>
        <w:tabs>
          <w:tab w:val="left" w:pos="720"/>
        </w:tabs>
        <w:spacing w:after="240"/>
        <w:ind w:left="360"/>
        <w:jc w:val="both"/>
        <w:rPr>
          <w:rFonts w:ascii="Times New Roman" w:hAnsi="Times New Roman" w:cs="Times New Roman"/>
        </w:rPr>
      </w:pPr>
      <w:r w:rsidRPr="00F62C12">
        <w:rPr>
          <w:rFonts w:ascii="Times New Roman" w:hAnsi="Times New Roman" w:cs="Times New Roman"/>
          <w:spacing w:val="-1"/>
        </w:rPr>
        <w:t>(1)</w:t>
      </w:r>
      <w:r w:rsidRPr="00F62C12">
        <w:rPr>
          <w:rFonts w:ascii="Times New Roman" w:hAnsi="Times New Roman" w:cs="Times New Roman"/>
          <w:spacing w:val="-1"/>
        </w:rPr>
        <w:tab/>
      </w:r>
      <w:r w:rsidR="00C36D81" w:rsidRPr="00115561">
        <w:rPr>
          <w:rFonts w:ascii="Times New Roman" w:hAnsi="Times New Roman" w:cs="Times New Roman"/>
          <w:i/>
          <w:iCs/>
          <w:spacing w:val="-1"/>
        </w:rPr>
        <w:t>Hardware, Software, and Network Support for the Service</w:t>
      </w:r>
      <w:r w:rsidR="00C36D81" w:rsidRPr="0001252D">
        <w:rPr>
          <w:rFonts w:ascii="Times New Roman" w:hAnsi="Times New Roman" w:cs="Times New Roman"/>
          <w:spacing w:val="1"/>
        </w:rPr>
        <w:t xml:space="preserve">.  </w:t>
      </w:r>
      <w:r w:rsidR="00C36D81" w:rsidRPr="0001252D">
        <w:rPr>
          <w:rFonts w:ascii="Times New Roman" w:hAnsi="Times New Roman" w:cs="Times New Roman"/>
          <w:spacing w:val="-1"/>
        </w:rPr>
        <w:t>The Contractor</w:t>
      </w:r>
      <w:r w:rsidR="00C36D81" w:rsidRPr="0001252D">
        <w:rPr>
          <w:rFonts w:ascii="Times New Roman" w:hAnsi="Times New Roman" w:cs="Times New Roman"/>
        </w:rPr>
        <w:t xml:space="preserve"> </w:t>
      </w:r>
      <w:r w:rsidR="00C36D81">
        <w:rPr>
          <w:rFonts w:ascii="Times New Roman" w:hAnsi="Times New Roman" w:cs="Times New Roman"/>
        </w:rPr>
        <w:t xml:space="preserve">shall </w:t>
      </w:r>
      <w:r w:rsidR="00C36D81" w:rsidRPr="0001252D">
        <w:rPr>
          <w:rFonts w:ascii="Times New Roman" w:hAnsi="Times New Roman" w:cs="Times New Roman"/>
          <w:spacing w:val="-1"/>
        </w:rPr>
        <w:t>acquir</w:t>
      </w:r>
      <w:r w:rsidR="00C36D81">
        <w:rPr>
          <w:rFonts w:ascii="Times New Roman" w:hAnsi="Times New Roman" w:cs="Times New Roman"/>
          <w:spacing w:val="-1"/>
        </w:rPr>
        <w:t>e</w:t>
      </w:r>
      <w:r w:rsidR="00C36D81" w:rsidRPr="0001252D">
        <w:rPr>
          <w:rFonts w:ascii="Times New Roman" w:hAnsi="Times New Roman" w:cs="Times New Roman"/>
          <w:spacing w:val="-1"/>
        </w:rPr>
        <w:t xml:space="preserve"> and operat</w:t>
      </w:r>
      <w:r w:rsidR="00C36D81">
        <w:rPr>
          <w:rFonts w:ascii="Times New Roman" w:hAnsi="Times New Roman" w:cs="Times New Roman"/>
          <w:spacing w:val="-1"/>
        </w:rPr>
        <w:t>e</w:t>
      </w:r>
      <w:r w:rsidR="00C36D81" w:rsidRPr="0001252D">
        <w:rPr>
          <w:rFonts w:ascii="Times New Roman" w:hAnsi="Times New Roman" w:cs="Times New Roman"/>
          <w:spacing w:val="-1"/>
        </w:rPr>
        <w:t xml:space="preserve"> all of the hardware,</w:t>
      </w:r>
      <w:r w:rsidR="00C36D81" w:rsidRPr="0001252D">
        <w:rPr>
          <w:rFonts w:ascii="Times New Roman" w:hAnsi="Times New Roman" w:cs="Times New Roman"/>
          <w:spacing w:val="-2"/>
        </w:rPr>
        <w:t xml:space="preserve"> </w:t>
      </w:r>
      <w:r w:rsidR="00C36D81" w:rsidRPr="0001252D">
        <w:rPr>
          <w:rFonts w:ascii="Times New Roman" w:hAnsi="Times New Roman" w:cs="Times New Roman"/>
          <w:spacing w:val="-1"/>
        </w:rPr>
        <w:t>software,</w:t>
      </w:r>
      <w:r w:rsidR="00C36D81" w:rsidRPr="0001252D">
        <w:rPr>
          <w:rFonts w:ascii="Times New Roman" w:hAnsi="Times New Roman" w:cs="Times New Roman"/>
          <w:spacing w:val="1"/>
        </w:rPr>
        <w:t xml:space="preserve"> </w:t>
      </w:r>
      <w:r w:rsidR="00C36D81" w:rsidRPr="0001252D">
        <w:rPr>
          <w:rFonts w:ascii="Times New Roman" w:hAnsi="Times New Roman" w:cs="Times New Roman"/>
          <w:spacing w:val="-1"/>
        </w:rPr>
        <w:t>and network</w:t>
      </w:r>
      <w:r w:rsidR="00C36D81" w:rsidRPr="0001252D">
        <w:rPr>
          <w:rFonts w:ascii="Times New Roman" w:hAnsi="Times New Roman" w:cs="Times New Roman"/>
          <w:spacing w:val="-2"/>
        </w:rPr>
        <w:t xml:space="preserve"> </w:t>
      </w:r>
      <w:r w:rsidR="00C36D81" w:rsidRPr="0001252D">
        <w:rPr>
          <w:rFonts w:ascii="Times New Roman" w:hAnsi="Times New Roman" w:cs="Times New Roman"/>
          <w:spacing w:val="-1"/>
        </w:rPr>
        <w:t>support</w:t>
      </w:r>
      <w:r w:rsidR="00C36D81" w:rsidRPr="0001252D">
        <w:rPr>
          <w:rFonts w:ascii="Times New Roman" w:hAnsi="Times New Roman" w:cs="Times New Roman"/>
          <w:spacing w:val="1"/>
        </w:rPr>
        <w:t xml:space="preserve"> that are necessary to provide </w:t>
      </w:r>
      <w:r w:rsidR="00C36D81" w:rsidRPr="0001252D">
        <w:rPr>
          <w:rFonts w:ascii="Times New Roman" w:hAnsi="Times New Roman" w:cs="Times New Roman"/>
          <w:spacing w:val="-1"/>
        </w:rPr>
        <w:t>the</w:t>
      </w:r>
      <w:r w:rsidR="00C36D81" w:rsidRPr="0001252D">
        <w:rPr>
          <w:rFonts w:ascii="Times New Roman" w:hAnsi="Times New Roman" w:cs="Times New Roman"/>
          <w:spacing w:val="-2"/>
        </w:rPr>
        <w:t xml:space="preserve"> </w:t>
      </w:r>
      <w:r w:rsidR="00C36D81" w:rsidRPr="0001252D">
        <w:rPr>
          <w:rFonts w:ascii="Times New Roman" w:hAnsi="Times New Roman" w:cs="Times New Roman"/>
          <w:spacing w:val="-1"/>
        </w:rPr>
        <w:t>Service.  The technical</w:t>
      </w:r>
      <w:r w:rsidR="00C36D81" w:rsidRPr="0001252D">
        <w:rPr>
          <w:rFonts w:ascii="Times New Roman" w:hAnsi="Times New Roman" w:cs="Times New Roman"/>
        </w:rPr>
        <w:t xml:space="preserve"> </w:t>
      </w:r>
      <w:r w:rsidR="00C36D81" w:rsidRPr="0001252D">
        <w:rPr>
          <w:rFonts w:ascii="Times New Roman" w:hAnsi="Times New Roman" w:cs="Times New Roman"/>
          <w:spacing w:val="-1"/>
        </w:rPr>
        <w:t>and professional</w:t>
      </w:r>
      <w:r w:rsidR="00C36D81" w:rsidRPr="0001252D">
        <w:rPr>
          <w:rFonts w:ascii="Times New Roman" w:hAnsi="Times New Roman" w:cs="Times New Roman"/>
          <w:spacing w:val="-3"/>
        </w:rPr>
        <w:t xml:space="preserve"> </w:t>
      </w:r>
      <w:r w:rsidR="00C36D81" w:rsidRPr="0001252D">
        <w:rPr>
          <w:rFonts w:ascii="Times New Roman" w:hAnsi="Times New Roman" w:cs="Times New Roman"/>
          <w:spacing w:val="-1"/>
        </w:rPr>
        <w:t>activities</w:t>
      </w:r>
      <w:r w:rsidR="00C36D81" w:rsidRPr="0001252D">
        <w:rPr>
          <w:rFonts w:ascii="Times New Roman" w:hAnsi="Times New Roman" w:cs="Times New Roman"/>
        </w:rPr>
        <w:t xml:space="preserve"> </w:t>
      </w:r>
      <w:r w:rsidR="00C36D81" w:rsidRPr="0001252D">
        <w:rPr>
          <w:rFonts w:ascii="Times New Roman" w:hAnsi="Times New Roman" w:cs="Times New Roman"/>
          <w:spacing w:val="-1"/>
        </w:rPr>
        <w:t>required for</w:t>
      </w:r>
      <w:r w:rsidR="00C36D81" w:rsidRPr="0001252D">
        <w:rPr>
          <w:rFonts w:ascii="Times New Roman" w:hAnsi="Times New Roman" w:cs="Times New Roman"/>
        </w:rPr>
        <w:t xml:space="preserve"> </w:t>
      </w:r>
      <w:r w:rsidR="00C36D81" w:rsidRPr="0001252D">
        <w:rPr>
          <w:rFonts w:ascii="Times New Roman" w:hAnsi="Times New Roman" w:cs="Times New Roman"/>
          <w:spacing w:val="-2"/>
        </w:rPr>
        <w:t>establishing,</w:t>
      </w:r>
      <w:r w:rsidR="00C36D81" w:rsidRPr="0001252D">
        <w:rPr>
          <w:rFonts w:ascii="Times New Roman" w:hAnsi="Times New Roman" w:cs="Times New Roman"/>
        </w:rPr>
        <w:t xml:space="preserve"> </w:t>
      </w:r>
      <w:r w:rsidR="00C36D81" w:rsidRPr="0001252D">
        <w:rPr>
          <w:rFonts w:ascii="Times New Roman" w:hAnsi="Times New Roman" w:cs="Times New Roman"/>
          <w:spacing w:val="-1"/>
        </w:rPr>
        <w:t>managing, and maintaining the environments</w:t>
      </w:r>
      <w:r w:rsidR="00C36D81" w:rsidRPr="0001252D">
        <w:rPr>
          <w:rFonts w:ascii="Times New Roman" w:hAnsi="Times New Roman" w:cs="Times New Roman"/>
        </w:rPr>
        <w:t xml:space="preserve"> </w:t>
      </w:r>
      <w:r w:rsidR="00C36D81" w:rsidRPr="0001252D">
        <w:rPr>
          <w:rFonts w:ascii="Times New Roman" w:hAnsi="Times New Roman" w:cs="Times New Roman"/>
          <w:spacing w:val="-2"/>
        </w:rPr>
        <w:t>are</w:t>
      </w:r>
      <w:r w:rsidR="00C36D81" w:rsidRPr="0001252D">
        <w:rPr>
          <w:rFonts w:ascii="Times New Roman" w:hAnsi="Times New Roman" w:cs="Times New Roman"/>
          <w:spacing w:val="1"/>
        </w:rPr>
        <w:t xml:space="preserve"> likewise </w:t>
      </w:r>
      <w:r w:rsidR="00C36D81" w:rsidRPr="0001252D">
        <w:rPr>
          <w:rFonts w:ascii="Times New Roman" w:hAnsi="Times New Roman" w:cs="Times New Roman"/>
          <w:spacing w:val="-1"/>
        </w:rPr>
        <w:t>the</w:t>
      </w:r>
      <w:r w:rsidR="00C36D81" w:rsidRPr="0001252D">
        <w:rPr>
          <w:rFonts w:ascii="Times New Roman" w:hAnsi="Times New Roman" w:cs="Times New Roman"/>
          <w:spacing w:val="-2"/>
        </w:rPr>
        <w:t xml:space="preserve"> </w:t>
      </w:r>
      <w:r w:rsidR="00C36D81" w:rsidRPr="0001252D">
        <w:rPr>
          <w:rFonts w:ascii="Times New Roman" w:hAnsi="Times New Roman" w:cs="Times New Roman"/>
          <w:spacing w:val="-1"/>
        </w:rPr>
        <w:t>responsibilities</w:t>
      </w:r>
      <w:r w:rsidR="00C36D81" w:rsidRPr="0001252D">
        <w:rPr>
          <w:rFonts w:ascii="Times New Roman" w:hAnsi="Times New Roman" w:cs="Times New Roman"/>
          <w:spacing w:val="-2"/>
        </w:rPr>
        <w:t xml:space="preserve"> </w:t>
      </w:r>
      <w:r w:rsidR="00C36D81" w:rsidRPr="0001252D">
        <w:rPr>
          <w:rFonts w:ascii="Times New Roman" w:hAnsi="Times New Roman" w:cs="Times New Roman"/>
        </w:rPr>
        <w:t>of</w:t>
      </w:r>
      <w:r w:rsidR="00C36D81" w:rsidRPr="0001252D">
        <w:rPr>
          <w:rFonts w:ascii="Times New Roman" w:hAnsi="Times New Roman" w:cs="Times New Roman"/>
          <w:spacing w:val="-3"/>
        </w:rPr>
        <w:t xml:space="preserve"> </w:t>
      </w:r>
      <w:r w:rsidR="00C36D81" w:rsidRPr="0001252D">
        <w:rPr>
          <w:rFonts w:ascii="Times New Roman" w:hAnsi="Times New Roman" w:cs="Times New Roman"/>
          <w:spacing w:val="-1"/>
        </w:rPr>
        <w:t>the Contractor.  The Contractor must allow the State to access and use the Service to perform synthetic transaction performance testing.</w:t>
      </w:r>
    </w:p>
    <w:p w14:paraId="632F2A9F" w14:textId="13779BC4" w:rsidR="00C36D81" w:rsidRPr="008F0A3E" w:rsidRDefault="00F62C12" w:rsidP="00F62C12">
      <w:pPr>
        <w:pStyle w:val="BodyText"/>
        <w:widowControl/>
        <w:tabs>
          <w:tab w:val="left" w:pos="720"/>
        </w:tabs>
        <w:spacing w:after="240"/>
        <w:ind w:left="360"/>
        <w:jc w:val="both"/>
        <w:rPr>
          <w:rFonts w:ascii="Times New Roman" w:hAnsi="Times New Roman" w:cs="Times New Roman"/>
        </w:rPr>
      </w:pPr>
      <w:r w:rsidRPr="008F0A3E">
        <w:rPr>
          <w:rFonts w:ascii="Times New Roman" w:hAnsi="Times New Roman" w:cs="Times New Roman"/>
          <w:spacing w:val="-1"/>
        </w:rPr>
        <w:t>(2)</w:t>
      </w:r>
      <w:r w:rsidRPr="008F0A3E">
        <w:rPr>
          <w:rFonts w:ascii="Times New Roman" w:hAnsi="Times New Roman" w:cs="Times New Roman"/>
          <w:spacing w:val="-1"/>
        </w:rPr>
        <w:tab/>
      </w:r>
      <w:r w:rsidR="00C36D81" w:rsidRPr="008F0A3E">
        <w:rPr>
          <w:rFonts w:ascii="Times New Roman" w:hAnsi="Times New Roman" w:cs="Times New Roman"/>
          <w:i/>
          <w:iCs/>
          <w:spacing w:val="-1"/>
        </w:rPr>
        <w:t>Unplanned Service Interruptions and Outages</w:t>
      </w:r>
      <w:r w:rsidR="00C36D81" w:rsidRPr="008F0A3E">
        <w:rPr>
          <w:rFonts w:ascii="Times New Roman" w:hAnsi="Times New Roman" w:cs="Times New Roman"/>
          <w:spacing w:val="-1"/>
        </w:rPr>
        <w:t>.  The Contractor shall ensure that the</w:t>
      </w:r>
      <w:r w:rsidR="00C36D81" w:rsidRPr="008F0A3E">
        <w:rPr>
          <w:rFonts w:ascii="Times New Roman" w:hAnsi="Times New Roman" w:cs="Times New Roman"/>
          <w:spacing w:val="-2"/>
        </w:rPr>
        <w:t xml:space="preserve"> </w:t>
      </w:r>
      <w:r w:rsidR="00C36D81" w:rsidRPr="008F0A3E">
        <w:rPr>
          <w:rFonts w:ascii="Times New Roman" w:hAnsi="Times New Roman" w:cs="Times New Roman"/>
          <w:spacing w:val="-1"/>
        </w:rPr>
        <w:t>Service</w:t>
      </w:r>
      <w:r w:rsidR="00C36D81" w:rsidRPr="008F0A3E">
        <w:rPr>
          <w:rFonts w:ascii="Times New Roman" w:hAnsi="Times New Roman" w:cs="Times New Roman"/>
          <w:spacing w:val="1"/>
        </w:rPr>
        <w:t xml:space="preserve"> is </w:t>
      </w:r>
      <w:r w:rsidR="00C36D81" w:rsidRPr="008F0A3E">
        <w:rPr>
          <w:rFonts w:ascii="Times New Roman" w:hAnsi="Times New Roman" w:cs="Times New Roman"/>
          <w:spacing w:val="-2"/>
        </w:rPr>
        <w:t>available</w:t>
      </w:r>
      <w:r w:rsidR="00C36D81" w:rsidRPr="008F0A3E">
        <w:rPr>
          <w:rFonts w:ascii="Times New Roman" w:hAnsi="Times New Roman" w:cs="Times New Roman"/>
          <w:spacing w:val="1"/>
        </w:rPr>
        <w:t xml:space="preserve"> at all times</w:t>
      </w:r>
      <w:r w:rsidR="00903C2B" w:rsidRPr="008F0A3E">
        <w:rPr>
          <w:rFonts w:ascii="Times New Roman" w:hAnsi="Times New Roman" w:cs="Times New Roman"/>
          <w:spacing w:val="1"/>
        </w:rPr>
        <w:t xml:space="preserve">, </w:t>
      </w:r>
      <w:r w:rsidR="00B8689E" w:rsidRPr="008F0A3E">
        <w:rPr>
          <w:rFonts w:ascii="Times New Roman" w:hAnsi="Times New Roman" w:cs="Times New Roman"/>
          <w:spacing w:val="1"/>
        </w:rPr>
        <w:t xml:space="preserve">except during periods of </w:t>
      </w:r>
      <w:r w:rsidR="00903C2B" w:rsidRPr="008F0A3E">
        <w:rPr>
          <w:rFonts w:ascii="Times New Roman" w:hAnsi="Times New Roman" w:cs="Times New Roman"/>
          <w:spacing w:val="1"/>
        </w:rPr>
        <w:t>excusable downt</w:t>
      </w:r>
      <w:r w:rsidR="00AC423D" w:rsidRPr="008F0A3E">
        <w:rPr>
          <w:rFonts w:ascii="Times New Roman" w:hAnsi="Times New Roman" w:cs="Times New Roman"/>
          <w:spacing w:val="1"/>
        </w:rPr>
        <w:t>ime</w:t>
      </w:r>
      <w:r w:rsidR="00B8689E" w:rsidRPr="008F0A3E">
        <w:rPr>
          <w:rFonts w:ascii="Times New Roman" w:hAnsi="Times New Roman" w:cs="Times New Roman"/>
          <w:spacing w:val="-1"/>
        </w:rPr>
        <w:t xml:space="preserve"> </w:t>
      </w:r>
      <w:r w:rsidR="00B8689E" w:rsidRPr="008F0A3E">
        <w:rPr>
          <w:rFonts w:ascii="Times New Roman" w:hAnsi="Times New Roman" w:cs="Times New Roman"/>
        </w:rPr>
        <w:t xml:space="preserve">– </w:t>
      </w:r>
      <w:r w:rsidR="00B8689E" w:rsidRPr="008F0A3E">
        <w:rPr>
          <w:rFonts w:ascii="Times New Roman" w:hAnsi="Times New Roman" w:cs="Times New Roman"/>
          <w:i/>
          <w:iCs/>
        </w:rPr>
        <w:t>i.e.</w:t>
      </w:r>
      <w:r w:rsidR="00B8689E" w:rsidRPr="008F0A3E">
        <w:rPr>
          <w:rFonts w:ascii="Times New Roman" w:hAnsi="Times New Roman" w:cs="Times New Roman"/>
        </w:rPr>
        <w:t xml:space="preserve">, those periods of time that are necessary to complete scheduled network, hardware, or service </w:t>
      </w:r>
      <w:r w:rsidRPr="008F0A3E">
        <w:rPr>
          <w:rFonts w:ascii="Times New Roman" w:hAnsi="Times New Roman" w:cs="Times New Roman"/>
        </w:rPr>
        <w:t>updates</w:t>
      </w:r>
      <w:r w:rsidR="00B8689E" w:rsidRPr="008F0A3E">
        <w:rPr>
          <w:rFonts w:ascii="Times New Roman" w:hAnsi="Times New Roman" w:cs="Times New Roman"/>
        </w:rPr>
        <w:t xml:space="preserve"> or upgrades</w:t>
      </w:r>
      <w:r w:rsidRPr="008F0A3E">
        <w:rPr>
          <w:rFonts w:ascii="Times New Roman" w:hAnsi="Times New Roman" w:cs="Times New Roman"/>
        </w:rPr>
        <w:t>.</w:t>
      </w:r>
      <w:r w:rsidR="00C36D81" w:rsidRPr="008F0A3E">
        <w:rPr>
          <w:rFonts w:ascii="Times New Roman" w:hAnsi="Times New Roman" w:cs="Times New Roman"/>
          <w:spacing w:val="-1"/>
        </w:rPr>
        <w:t xml:space="preserve"> </w:t>
      </w:r>
      <w:r w:rsidRPr="008F0A3E">
        <w:rPr>
          <w:rFonts w:ascii="Times New Roman" w:hAnsi="Times New Roman" w:cs="Times New Roman"/>
          <w:spacing w:val="-1"/>
        </w:rPr>
        <w:t xml:space="preserve"> </w:t>
      </w:r>
      <w:r w:rsidR="00C36D81" w:rsidRPr="008F0A3E">
        <w:rPr>
          <w:rFonts w:ascii="Times New Roman" w:hAnsi="Times New Roman" w:cs="Times New Roman"/>
          <w:spacing w:val="-1"/>
        </w:rPr>
        <w:t xml:space="preserve">The Contractor shall investigate all unplanned interruptions or outages of the Service and provide detailed incident reports to </w:t>
      </w:r>
      <w:r w:rsidR="001D4EF2">
        <w:rPr>
          <w:rFonts w:ascii="Times New Roman" w:hAnsi="Times New Roman" w:cs="Times New Roman"/>
          <w:spacing w:val="-1"/>
        </w:rPr>
        <w:t>IOT</w:t>
      </w:r>
      <w:r w:rsidR="00C36D81" w:rsidRPr="008F0A3E">
        <w:rPr>
          <w:rFonts w:ascii="Times New Roman" w:hAnsi="Times New Roman" w:cs="Times New Roman"/>
          <w:spacing w:val="-1"/>
        </w:rPr>
        <w:t xml:space="preserve"> </w:t>
      </w:r>
      <w:r w:rsidR="00DE7DD1">
        <w:rPr>
          <w:rFonts w:ascii="Times New Roman" w:hAnsi="Times New Roman" w:cs="Times New Roman"/>
          <w:spacing w:val="-1"/>
        </w:rPr>
        <w:t xml:space="preserve">and </w:t>
      </w:r>
      <w:r w:rsidR="00242A4E">
        <w:rPr>
          <w:rFonts w:ascii="Times New Roman" w:hAnsi="Times New Roman" w:cs="Times New Roman"/>
          <w:spacing w:val="-1"/>
        </w:rPr>
        <w:t xml:space="preserve">any Agency Contacts </w:t>
      </w:r>
      <w:r w:rsidR="0049431C">
        <w:rPr>
          <w:rFonts w:ascii="Times New Roman" w:hAnsi="Times New Roman" w:cs="Times New Roman"/>
          <w:spacing w:val="-1"/>
        </w:rPr>
        <w:t>within ten bu</w:t>
      </w:r>
      <w:r w:rsidR="00FE7780">
        <w:rPr>
          <w:rFonts w:ascii="Times New Roman" w:hAnsi="Times New Roman" w:cs="Times New Roman"/>
          <w:spacing w:val="-1"/>
        </w:rPr>
        <w:t>siness days</w:t>
      </w:r>
      <w:r w:rsidR="005E0732">
        <w:rPr>
          <w:rFonts w:ascii="Times New Roman" w:hAnsi="Times New Roman" w:cs="Times New Roman"/>
          <w:spacing w:val="-1"/>
        </w:rPr>
        <w:t xml:space="preserve"> following restoration of service</w:t>
      </w:r>
      <w:r w:rsidR="00C36D81" w:rsidRPr="008F0A3E">
        <w:rPr>
          <w:rFonts w:ascii="Times New Roman" w:hAnsi="Times New Roman" w:cs="Times New Roman"/>
          <w:spacing w:val="-1"/>
        </w:rPr>
        <w:t>.</w:t>
      </w:r>
    </w:p>
    <w:p w14:paraId="2382FE4A" w14:textId="23256E29" w:rsidR="00C36D81" w:rsidRPr="008F0A3E" w:rsidRDefault="00F62C12" w:rsidP="00F62C12">
      <w:pPr>
        <w:pStyle w:val="BodyText"/>
        <w:widowControl/>
        <w:tabs>
          <w:tab w:val="left" w:pos="720"/>
        </w:tabs>
        <w:spacing w:after="240"/>
        <w:ind w:left="360"/>
        <w:jc w:val="both"/>
        <w:rPr>
          <w:rFonts w:ascii="Times New Roman" w:hAnsi="Times New Roman" w:cs="Times New Roman"/>
          <w:spacing w:val="-1"/>
        </w:rPr>
      </w:pPr>
      <w:r w:rsidRPr="008F0A3E">
        <w:rPr>
          <w:rFonts w:ascii="Times New Roman" w:hAnsi="Times New Roman" w:cs="Times New Roman"/>
          <w:spacing w:val="-1"/>
        </w:rPr>
        <w:t>(3)</w:t>
      </w:r>
      <w:r w:rsidRPr="008F0A3E">
        <w:rPr>
          <w:rFonts w:ascii="Times New Roman" w:hAnsi="Times New Roman" w:cs="Times New Roman"/>
          <w:spacing w:val="-1"/>
        </w:rPr>
        <w:tab/>
      </w:r>
      <w:r w:rsidR="00C36D81" w:rsidRPr="008F0A3E">
        <w:rPr>
          <w:rFonts w:ascii="Times New Roman" w:hAnsi="Times New Roman" w:cs="Times New Roman"/>
          <w:i/>
          <w:iCs/>
          <w:spacing w:val="-1"/>
        </w:rPr>
        <w:t>Updates, Upgrades, and Other Changes to the Service</w:t>
      </w:r>
      <w:r w:rsidR="00C36D81" w:rsidRPr="008F0A3E">
        <w:rPr>
          <w:rFonts w:ascii="Times New Roman" w:hAnsi="Times New Roman" w:cs="Times New Roman"/>
          <w:spacing w:val="-1"/>
        </w:rPr>
        <w:t>.  The Contractor</w:t>
      </w:r>
      <w:r w:rsidR="00C36D81" w:rsidRPr="008F0A3E">
        <w:rPr>
          <w:rFonts w:ascii="Times New Roman" w:hAnsi="Times New Roman" w:cs="Times New Roman"/>
          <w:spacing w:val="-2"/>
        </w:rPr>
        <w:t xml:space="preserve"> </w:t>
      </w:r>
      <w:r w:rsidR="00C36D81" w:rsidRPr="008F0A3E">
        <w:rPr>
          <w:rFonts w:ascii="Times New Roman" w:hAnsi="Times New Roman" w:cs="Times New Roman"/>
          <w:spacing w:val="-1"/>
        </w:rPr>
        <w:t>must</w:t>
      </w:r>
      <w:r w:rsidR="00C36D81" w:rsidRPr="008F0A3E">
        <w:rPr>
          <w:rFonts w:ascii="Times New Roman" w:hAnsi="Times New Roman" w:cs="Times New Roman"/>
          <w:spacing w:val="-3"/>
        </w:rPr>
        <w:t xml:space="preserve"> </w:t>
      </w:r>
      <w:r w:rsidR="00C36D81" w:rsidRPr="008F0A3E">
        <w:rPr>
          <w:rFonts w:ascii="Times New Roman" w:hAnsi="Times New Roman" w:cs="Times New Roman"/>
          <w:spacing w:val="-1"/>
        </w:rPr>
        <w:t>make</w:t>
      </w:r>
      <w:r w:rsidR="00C36D81" w:rsidRPr="008F0A3E">
        <w:rPr>
          <w:rFonts w:ascii="Times New Roman" w:hAnsi="Times New Roman" w:cs="Times New Roman"/>
          <w:spacing w:val="1"/>
        </w:rPr>
        <w:t xml:space="preserve"> </w:t>
      </w:r>
      <w:r w:rsidRPr="008F0A3E">
        <w:rPr>
          <w:rFonts w:ascii="Times New Roman" w:hAnsi="Times New Roman" w:cs="Times New Roman"/>
          <w:spacing w:val="1"/>
        </w:rPr>
        <w:t xml:space="preserve">network, hardware, and service </w:t>
      </w:r>
      <w:r w:rsidR="00C36D81" w:rsidRPr="008F0A3E">
        <w:rPr>
          <w:rFonts w:ascii="Times New Roman" w:hAnsi="Times New Roman" w:cs="Times New Roman"/>
          <w:spacing w:val="-1"/>
        </w:rPr>
        <w:t>updates</w:t>
      </w:r>
      <w:r w:rsidR="00C36D81" w:rsidRPr="008F0A3E">
        <w:rPr>
          <w:rFonts w:ascii="Times New Roman" w:hAnsi="Times New Roman" w:cs="Times New Roman"/>
        </w:rPr>
        <w:t xml:space="preserve"> </w:t>
      </w:r>
      <w:r w:rsidR="00C36D81" w:rsidRPr="008F0A3E">
        <w:rPr>
          <w:rFonts w:ascii="Times New Roman" w:hAnsi="Times New Roman" w:cs="Times New Roman"/>
          <w:spacing w:val="-1"/>
        </w:rPr>
        <w:t>and upgrades</w:t>
      </w:r>
      <w:r w:rsidR="00C36D81" w:rsidRPr="008F0A3E">
        <w:rPr>
          <w:rFonts w:ascii="Times New Roman" w:hAnsi="Times New Roman" w:cs="Times New Roman"/>
        </w:rPr>
        <w:t xml:space="preserve"> </w:t>
      </w:r>
      <w:r w:rsidR="00C36D81" w:rsidRPr="008F0A3E">
        <w:rPr>
          <w:rFonts w:ascii="Times New Roman" w:hAnsi="Times New Roman" w:cs="Times New Roman"/>
          <w:spacing w:val="-1"/>
        </w:rPr>
        <w:t>available</w:t>
      </w:r>
      <w:r w:rsidR="00C36D81" w:rsidRPr="008F0A3E">
        <w:rPr>
          <w:rFonts w:ascii="Times New Roman" w:hAnsi="Times New Roman" w:cs="Times New Roman"/>
          <w:spacing w:val="-2"/>
        </w:rPr>
        <w:t xml:space="preserve"> </w:t>
      </w:r>
      <w:r w:rsidR="00C36D81" w:rsidRPr="008F0A3E">
        <w:rPr>
          <w:rFonts w:ascii="Times New Roman" w:hAnsi="Times New Roman" w:cs="Times New Roman"/>
          <w:spacing w:val="-1"/>
        </w:rPr>
        <w:t>to the State</w:t>
      </w:r>
      <w:r w:rsidR="0027664B">
        <w:rPr>
          <w:rFonts w:ascii="Times New Roman" w:hAnsi="Times New Roman" w:cs="Times New Roman"/>
          <w:spacing w:val="-1"/>
        </w:rPr>
        <w:t xml:space="preserve"> –</w:t>
      </w:r>
      <w:r w:rsidR="00C36D81" w:rsidRPr="008F0A3E">
        <w:rPr>
          <w:rFonts w:ascii="Times New Roman" w:hAnsi="Times New Roman" w:cs="Times New Roman"/>
          <w:spacing w:val="1"/>
        </w:rPr>
        <w:t xml:space="preserve"> </w:t>
      </w:r>
      <w:r w:rsidR="00C36D81" w:rsidRPr="008F0A3E">
        <w:rPr>
          <w:rFonts w:ascii="Times New Roman" w:hAnsi="Times New Roman" w:cs="Times New Roman"/>
          <w:spacing w:val="-1"/>
        </w:rPr>
        <w:t>at</w:t>
      </w:r>
      <w:r w:rsidR="00C36D81" w:rsidRPr="008F0A3E">
        <w:rPr>
          <w:rFonts w:ascii="Times New Roman" w:hAnsi="Times New Roman" w:cs="Times New Roman"/>
          <w:spacing w:val="-2"/>
        </w:rPr>
        <w:t xml:space="preserve"> </w:t>
      </w:r>
      <w:r w:rsidR="00C36D81" w:rsidRPr="008F0A3E">
        <w:rPr>
          <w:rFonts w:ascii="Times New Roman" w:hAnsi="Times New Roman" w:cs="Times New Roman"/>
          <w:spacing w:val="-1"/>
        </w:rPr>
        <w:t>no additional</w:t>
      </w:r>
      <w:r w:rsidR="00C36D81" w:rsidRPr="008F0A3E">
        <w:rPr>
          <w:rFonts w:ascii="Times New Roman" w:hAnsi="Times New Roman" w:cs="Times New Roman"/>
        </w:rPr>
        <w:t xml:space="preserve"> </w:t>
      </w:r>
      <w:r w:rsidR="00C36D81" w:rsidRPr="008F0A3E">
        <w:rPr>
          <w:rFonts w:ascii="Times New Roman" w:hAnsi="Times New Roman" w:cs="Times New Roman"/>
          <w:spacing w:val="-1"/>
        </w:rPr>
        <w:t>cost</w:t>
      </w:r>
      <w:r w:rsidR="0027664B">
        <w:rPr>
          <w:rFonts w:ascii="Times New Roman" w:hAnsi="Times New Roman" w:cs="Times New Roman"/>
          <w:spacing w:val="-1"/>
        </w:rPr>
        <w:t xml:space="preserve"> –</w:t>
      </w:r>
      <w:r w:rsidR="00C36D81" w:rsidRPr="008F0A3E">
        <w:rPr>
          <w:rFonts w:ascii="Times New Roman" w:hAnsi="Times New Roman" w:cs="Times New Roman"/>
          <w:spacing w:val="-2"/>
        </w:rPr>
        <w:t xml:space="preserve"> </w:t>
      </w:r>
      <w:r w:rsidR="00C36D81" w:rsidRPr="008F0A3E">
        <w:rPr>
          <w:rFonts w:ascii="Times New Roman" w:hAnsi="Times New Roman" w:cs="Times New Roman"/>
          <w:spacing w:val="-1"/>
        </w:rPr>
        <w:t>when the Contractor</w:t>
      </w:r>
      <w:r w:rsidR="00C36D81" w:rsidRPr="008F0A3E">
        <w:rPr>
          <w:rFonts w:ascii="Times New Roman" w:hAnsi="Times New Roman" w:cs="Times New Roman"/>
          <w:spacing w:val="-2"/>
        </w:rPr>
        <w:t xml:space="preserve"> </w:t>
      </w:r>
      <w:r w:rsidR="00C36D81" w:rsidRPr="008F0A3E">
        <w:rPr>
          <w:rFonts w:ascii="Times New Roman" w:hAnsi="Times New Roman" w:cs="Times New Roman"/>
          <w:spacing w:val="-1"/>
        </w:rPr>
        <w:t>makes</w:t>
      </w:r>
      <w:r w:rsidR="00C36D81" w:rsidRPr="008F0A3E">
        <w:rPr>
          <w:rFonts w:ascii="Times New Roman" w:hAnsi="Times New Roman" w:cs="Times New Roman"/>
          <w:spacing w:val="-2"/>
        </w:rPr>
        <w:t xml:space="preserve"> </w:t>
      </w:r>
      <w:r w:rsidR="00C36D81" w:rsidRPr="008F0A3E">
        <w:rPr>
          <w:rFonts w:ascii="Times New Roman" w:hAnsi="Times New Roman" w:cs="Times New Roman"/>
          <w:spacing w:val="-1"/>
        </w:rPr>
        <w:t>such updates</w:t>
      </w:r>
      <w:r w:rsidR="00C36D81" w:rsidRPr="008F0A3E">
        <w:rPr>
          <w:rFonts w:ascii="Times New Roman" w:hAnsi="Times New Roman" w:cs="Times New Roman"/>
        </w:rPr>
        <w:t xml:space="preserve"> </w:t>
      </w:r>
      <w:r w:rsidR="00C36D81" w:rsidRPr="008F0A3E">
        <w:rPr>
          <w:rFonts w:ascii="Times New Roman" w:hAnsi="Times New Roman" w:cs="Times New Roman"/>
          <w:spacing w:val="-1"/>
        </w:rPr>
        <w:t>and upgrades</w:t>
      </w:r>
      <w:r w:rsidR="00C36D81" w:rsidRPr="008F0A3E">
        <w:rPr>
          <w:rFonts w:ascii="Times New Roman" w:hAnsi="Times New Roman" w:cs="Times New Roman"/>
          <w:spacing w:val="-2"/>
        </w:rPr>
        <w:t xml:space="preserve"> </w:t>
      </w:r>
      <w:r w:rsidR="00C36D81" w:rsidRPr="008F0A3E">
        <w:rPr>
          <w:rFonts w:ascii="Times New Roman" w:hAnsi="Times New Roman" w:cs="Times New Roman"/>
          <w:spacing w:val="-1"/>
        </w:rPr>
        <w:t>generally</w:t>
      </w:r>
      <w:r w:rsidR="00C36D81" w:rsidRPr="008F0A3E">
        <w:rPr>
          <w:rFonts w:ascii="Times New Roman" w:hAnsi="Times New Roman" w:cs="Times New Roman"/>
          <w:spacing w:val="1"/>
        </w:rPr>
        <w:t xml:space="preserve"> </w:t>
      </w:r>
      <w:r w:rsidR="00C36D81" w:rsidRPr="008F0A3E">
        <w:rPr>
          <w:rFonts w:ascii="Times New Roman" w:hAnsi="Times New Roman" w:cs="Times New Roman"/>
          <w:spacing w:val="-1"/>
        </w:rPr>
        <w:t>available</w:t>
      </w:r>
      <w:r w:rsidR="00C36D81" w:rsidRPr="008F0A3E">
        <w:rPr>
          <w:rFonts w:ascii="Times New Roman" w:hAnsi="Times New Roman" w:cs="Times New Roman"/>
          <w:spacing w:val="1"/>
        </w:rPr>
        <w:t xml:space="preserve"> </w:t>
      </w:r>
      <w:r w:rsidR="00C36D81" w:rsidRPr="008F0A3E">
        <w:rPr>
          <w:rFonts w:ascii="Times New Roman" w:hAnsi="Times New Roman" w:cs="Times New Roman"/>
          <w:spacing w:val="-1"/>
        </w:rPr>
        <w:t>to</w:t>
      </w:r>
      <w:r w:rsidR="00C36D81" w:rsidRPr="008F0A3E">
        <w:rPr>
          <w:rFonts w:ascii="Times New Roman" w:hAnsi="Times New Roman" w:cs="Times New Roman"/>
          <w:spacing w:val="1"/>
        </w:rPr>
        <w:t xml:space="preserve"> </w:t>
      </w:r>
      <w:r w:rsidR="00C36D81" w:rsidRPr="008F0A3E">
        <w:rPr>
          <w:rFonts w:ascii="Times New Roman" w:hAnsi="Times New Roman" w:cs="Times New Roman"/>
          <w:spacing w:val="-1"/>
        </w:rPr>
        <w:t>its</w:t>
      </w:r>
      <w:r w:rsidR="00C36D81" w:rsidRPr="008F0A3E">
        <w:rPr>
          <w:rFonts w:ascii="Times New Roman" w:hAnsi="Times New Roman" w:cs="Times New Roman"/>
        </w:rPr>
        <w:t xml:space="preserve"> own </w:t>
      </w:r>
      <w:r w:rsidR="00C36D81" w:rsidRPr="008F0A3E">
        <w:rPr>
          <w:rFonts w:ascii="Times New Roman" w:hAnsi="Times New Roman" w:cs="Times New Roman"/>
          <w:spacing w:val="-1"/>
        </w:rPr>
        <w:t>users.  No</w:t>
      </w:r>
      <w:r w:rsidR="00C36D81" w:rsidRPr="008F0A3E">
        <w:rPr>
          <w:rFonts w:ascii="Times New Roman" w:hAnsi="Times New Roman" w:cs="Times New Roman"/>
          <w:spacing w:val="1"/>
        </w:rPr>
        <w:t xml:space="preserve"> </w:t>
      </w:r>
      <w:r w:rsidR="00C36D81" w:rsidRPr="008F0A3E">
        <w:rPr>
          <w:rFonts w:ascii="Times New Roman" w:hAnsi="Times New Roman" w:cs="Times New Roman"/>
          <w:spacing w:val="-1"/>
        </w:rPr>
        <w:t>update,</w:t>
      </w:r>
      <w:r w:rsidR="00C36D81" w:rsidRPr="008F0A3E">
        <w:rPr>
          <w:rFonts w:ascii="Times New Roman" w:hAnsi="Times New Roman" w:cs="Times New Roman"/>
        </w:rPr>
        <w:t xml:space="preserve"> </w:t>
      </w:r>
      <w:r w:rsidR="00C36D81" w:rsidRPr="008F0A3E">
        <w:rPr>
          <w:rFonts w:ascii="Times New Roman" w:hAnsi="Times New Roman" w:cs="Times New Roman"/>
          <w:spacing w:val="-1"/>
        </w:rPr>
        <w:t>upgrade,</w:t>
      </w:r>
      <w:r w:rsidR="00C36D81" w:rsidRPr="008F0A3E">
        <w:rPr>
          <w:rFonts w:ascii="Times New Roman" w:hAnsi="Times New Roman" w:cs="Times New Roman"/>
          <w:spacing w:val="-2"/>
        </w:rPr>
        <w:t xml:space="preserve"> </w:t>
      </w:r>
      <w:r w:rsidR="00C36D81" w:rsidRPr="008F0A3E">
        <w:rPr>
          <w:rFonts w:ascii="Times New Roman" w:hAnsi="Times New Roman" w:cs="Times New Roman"/>
        </w:rPr>
        <w:t>or</w:t>
      </w:r>
      <w:r w:rsidR="00C36D81" w:rsidRPr="008F0A3E">
        <w:rPr>
          <w:rFonts w:ascii="Times New Roman" w:hAnsi="Times New Roman" w:cs="Times New Roman"/>
          <w:spacing w:val="-2"/>
        </w:rPr>
        <w:t xml:space="preserve"> </w:t>
      </w:r>
      <w:r w:rsidR="00C36D81" w:rsidRPr="008F0A3E">
        <w:rPr>
          <w:rFonts w:ascii="Times New Roman" w:hAnsi="Times New Roman" w:cs="Times New Roman"/>
          <w:spacing w:val="-1"/>
        </w:rPr>
        <w:t>other</w:t>
      </w:r>
      <w:r w:rsidR="00C36D81" w:rsidRPr="008F0A3E">
        <w:rPr>
          <w:rFonts w:ascii="Times New Roman" w:hAnsi="Times New Roman" w:cs="Times New Roman"/>
        </w:rPr>
        <w:t xml:space="preserve"> </w:t>
      </w:r>
      <w:r w:rsidR="00C36D81" w:rsidRPr="008F0A3E">
        <w:rPr>
          <w:rFonts w:ascii="Times New Roman" w:hAnsi="Times New Roman" w:cs="Times New Roman"/>
          <w:spacing w:val="-1"/>
        </w:rPr>
        <w:t>change</w:t>
      </w:r>
      <w:r w:rsidR="00C36D81" w:rsidRPr="008F0A3E">
        <w:rPr>
          <w:rFonts w:ascii="Times New Roman" w:hAnsi="Times New Roman" w:cs="Times New Roman"/>
          <w:spacing w:val="-2"/>
        </w:rPr>
        <w:t xml:space="preserve"> </w:t>
      </w:r>
      <w:r w:rsidR="00C36D81" w:rsidRPr="008F0A3E">
        <w:rPr>
          <w:rFonts w:ascii="Times New Roman" w:hAnsi="Times New Roman" w:cs="Times New Roman"/>
        </w:rPr>
        <w:t>to</w:t>
      </w:r>
      <w:r w:rsidR="00C36D81" w:rsidRPr="008F0A3E">
        <w:rPr>
          <w:rFonts w:ascii="Times New Roman" w:hAnsi="Times New Roman" w:cs="Times New Roman"/>
          <w:spacing w:val="-1"/>
        </w:rPr>
        <w:t xml:space="preserve"> the</w:t>
      </w:r>
      <w:r w:rsidR="00C36D81" w:rsidRPr="008F0A3E">
        <w:rPr>
          <w:rFonts w:ascii="Times New Roman" w:hAnsi="Times New Roman" w:cs="Times New Roman"/>
          <w:spacing w:val="1"/>
        </w:rPr>
        <w:t xml:space="preserve"> </w:t>
      </w:r>
      <w:r w:rsidR="00C36D81" w:rsidRPr="008F0A3E">
        <w:rPr>
          <w:rFonts w:ascii="Times New Roman" w:hAnsi="Times New Roman" w:cs="Times New Roman"/>
          <w:spacing w:val="-1"/>
        </w:rPr>
        <w:t>Service</w:t>
      </w:r>
      <w:r w:rsidR="00C36D81" w:rsidRPr="008F0A3E">
        <w:rPr>
          <w:rFonts w:ascii="Times New Roman" w:hAnsi="Times New Roman" w:cs="Times New Roman"/>
          <w:spacing w:val="-2"/>
        </w:rPr>
        <w:t xml:space="preserve"> </w:t>
      </w:r>
      <w:r w:rsidR="00C36D81" w:rsidRPr="008F0A3E">
        <w:rPr>
          <w:rFonts w:ascii="Times New Roman" w:hAnsi="Times New Roman" w:cs="Times New Roman"/>
          <w:spacing w:val="-1"/>
        </w:rPr>
        <w:t>may</w:t>
      </w:r>
      <w:r w:rsidR="00C36D81" w:rsidRPr="008F0A3E">
        <w:rPr>
          <w:rFonts w:ascii="Times New Roman" w:hAnsi="Times New Roman" w:cs="Times New Roman"/>
          <w:spacing w:val="1"/>
        </w:rPr>
        <w:t xml:space="preserve"> </w:t>
      </w:r>
      <w:r w:rsidR="00C36D81" w:rsidRPr="008F0A3E">
        <w:rPr>
          <w:rFonts w:ascii="Times New Roman" w:hAnsi="Times New Roman" w:cs="Times New Roman"/>
          <w:spacing w:val="-1"/>
        </w:rPr>
        <w:t>increase</w:t>
      </w:r>
      <w:r w:rsidR="00C36D81" w:rsidRPr="008F0A3E">
        <w:rPr>
          <w:rFonts w:ascii="Times New Roman" w:hAnsi="Times New Roman" w:cs="Times New Roman"/>
          <w:spacing w:val="-2"/>
        </w:rPr>
        <w:t xml:space="preserve"> </w:t>
      </w:r>
      <w:r w:rsidR="00B8689E" w:rsidRPr="008F0A3E">
        <w:rPr>
          <w:rFonts w:ascii="Times New Roman" w:hAnsi="Times New Roman" w:cs="Times New Roman"/>
          <w:spacing w:val="-2"/>
        </w:rPr>
        <w:t xml:space="preserve">the </w:t>
      </w:r>
      <w:r w:rsidR="00C36D81" w:rsidRPr="008F0A3E">
        <w:rPr>
          <w:rFonts w:ascii="Times New Roman" w:hAnsi="Times New Roman" w:cs="Times New Roman"/>
          <w:spacing w:val="-1"/>
        </w:rPr>
        <w:t xml:space="preserve">cost </w:t>
      </w:r>
      <w:r w:rsidR="00B8689E" w:rsidRPr="008F0A3E">
        <w:rPr>
          <w:rFonts w:ascii="Times New Roman" w:hAnsi="Times New Roman" w:cs="Times New Roman"/>
          <w:spacing w:val="-1"/>
        </w:rPr>
        <w:t xml:space="preserve">of the Service </w:t>
      </w:r>
      <w:r w:rsidR="00C36D81" w:rsidRPr="008F0A3E">
        <w:rPr>
          <w:rFonts w:ascii="Times New Roman" w:hAnsi="Times New Roman" w:cs="Times New Roman"/>
          <w:spacing w:val="-1"/>
        </w:rPr>
        <w:t xml:space="preserve">to the State, </w:t>
      </w:r>
      <w:r w:rsidR="00903C2B" w:rsidRPr="008F0A3E">
        <w:rPr>
          <w:rFonts w:ascii="Times New Roman" w:hAnsi="Times New Roman" w:cs="Times New Roman"/>
          <w:spacing w:val="-1"/>
        </w:rPr>
        <w:t xml:space="preserve">decrease its functionality, </w:t>
      </w:r>
      <w:r w:rsidR="00C36D81" w:rsidRPr="008F0A3E">
        <w:rPr>
          <w:rFonts w:ascii="Times New Roman" w:hAnsi="Times New Roman" w:cs="Times New Roman"/>
          <w:spacing w:val="-1"/>
        </w:rPr>
        <w:t xml:space="preserve">or </w:t>
      </w:r>
      <w:r w:rsidR="00903C2B" w:rsidRPr="008F0A3E">
        <w:rPr>
          <w:rFonts w:ascii="Times New Roman" w:hAnsi="Times New Roman" w:cs="Times New Roman"/>
          <w:spacing w:val="-1"/>
        </w:rPr>
        <w:t xml:space="preserve">otherwise </w:t>
      </w:r>
      <w:r w:rsidR="00C36D81" w:rsidRPr="008F0A3E">
        <w:rPr>
          <w:rFonts w:ascii="Times New Roman" w:hAnsi="Times New Roman" w:cs="Times New Roman"/>
          <w:spacing w:val="-1"/>
        </w:rPr>
        <w:t>a</w:t>
      </w:r>
      <w:r w:rsidR="00C36D81" w:rsidRPr="008F0A3E">
        <w:rPr>
          <w:rFonts w:ascii="Times New Roman" w:hAnsi="Times New Roman" w:cs="Times New Roman"/>
          <w:spacing w:val="-2"/>
        </w:rPr>
        <w:t xml:space="preserve">dversely </w:t>
      </w:r>
      <w:r w:rsidR="00C36D81" w:rsidRPr="008F0A3E">
        <w:rPr>
          <w:rFonts w:ascii="Times New Roman" w:hAnsi="Times New Roman" w:cs="Times New Roman"/>
          <w:spacing w:val="-1"/>
        </w:rPr>
        <w:t>affect</w:t>
      </w:r>
      <w:r w:rsidR="007B0B97">
        <w:rPr>
          <w:rFonts w:ascii="Times New Roman" w:hAnsi="Times New Roman" w:cs="Times New Roman"/>
          <w:spacing w:val="-1"/>
        </w:rPr>
        <w:t xml:space="preserve"> the</w:t>
      </w:r>
      <w:r w:rsidR="00C36D81" w:rsidRPr="008F0A3E">
        <w:rPr>
          <w:rFonts w:ascii="Times New Roman" w:hAnsi="Times New Roman" w:cs="Times New Roman"/>
          <w:spacing w:val="-2"/>
        </w:rPr>
        <w:t xml:space="preserve"> </w:t>
      </w:r>
      <w:r w:rsidR="00C36D81" w:rsidRPr="008F0A3E">
        <w:rPr>
          <w:rFonts w:ascii="Times New Roman" w:hAnsi="Times New Roman" w:cs="Times New Roman"/>
          <w:spacing w:val="-1"/>
        </w:rPr>
        <w:t>State’s</w:t>
      </w:r>
      <w:r w:rsidR="00C36D81" w:rsidRPr="008F0A3E">
        <w:rPr>
          <w:rFonts w:ascii="Times New Roman" w:hAnsi="Times New Roman" w:cs="Times New Roman"/>
          <w:spacing w:val="-2"/>
        </w:rPr>
        <w:t xml:space="preserve"> use</w:t>
      </w:r>
      <w:r w:rsidR="00C36D81" w:rsidRPr="008F0A3E">
        <w:rPr>
          <w:rFonts w:ascii="Times New Roman" w:hAnsi="Times New Roman" w:cs="Times New Roman"/>
          <w:spacing w:val="1"/>
        </w:rPr>
        <w:t xml:space="preserve"> </w:t>
      </w:r>
      <w:r w:rsidR="00C36D81" w:rsidRPr="008F0A3E">
        <w:rPr>
          <w:rFonts w:ascii="Times New Roman" w:hAnsi="Times New Roman" w:cs="Times New Roman"/>
        </w:rPr>
        <w:t>of</w:t>
      </w:r>
      <w:r w:rsidR="00C36D81" w:rsidRPr="008F0A3E">
        <w:rPr>
          <w:rFonts w:ascii="Times New Roman" w:hAnsi="Times New Roman" w:cs="Times New Roman"/>
          <w:spacing w:val="-1"/>
        </w:rPr>
        <w:t xml:space="preserve"> it.  The Contractor must notify </w:t>
      </w:r>
      <w:r w:rsidR="00BC1F9C">
        <w:rPr>
          <w:rFonts w:ascii="Times New Roman" w:hAnsi="Times New Roman" w:cs="Times New Roman"/>
          <w:spacing w:val="-1"/>
        </w:rPr>
        <w:t>IOT and any Agency Contacts</w:t>
      </w:r>
      <w:r w:rsidR="00C36D81" w:rsidRPr="008F0A3E">
        <w:rPr>
          <w:rFonts w:ascii="Times New Roman" w:hAnsi="Times New Roman" w:cs="Times New Roman"/>
          <w:spacing w:val="-1"/>
        </w:rPr>
        <w:t xml:space="preserve"> of its intent to implement an update, upgrade, or other change to the Service at least two weeks before implementation.  </w:t>
      </w:r>
      <w:r w:rsidR="00BC1F9C">
        <w:rPr>
          <w:rFonts w:ascii="Times New Roman" w:hAnsi="Times New Roman" w:cs="Times New Roman"/>
          <w:spacing w:val="-1"/>
        </w:rPr>
        <w:t>IOT and any Agency Contacts</w:t>
      </w:r>
      <w:r w:rsidR="00C36D81" w:rsidRPr="008F0A3E">
        <w:rPr>
          <w:rFonts w:ascii="Times New Roman" w:hAnsi="Times New Roman" w:cs="Times New Roman"/>
          <w:spacing w:val="-1"/>
        </w:rPr>
        <w:t xml:space="preserve"> must be notified of emergency changes – </w:t>
      </w:r>
      <w:r w:rsidR="00B8689E" w:rsidRPr="002B1D37">
        <w:rPr>
          <w:rFonts w:ascii="Times New Roman" w:hAnsi="Times New Roman" w:cs="Times New Roman"/>
          <w:i/>
          <w:iCs/>
          <w:spacing w:val="-1"/>
        </w:rPr>
        <w:t>i.e.</w:t>
      </w:r>
      <w:r w:rsidR="00B8689E" w:rsidRPr="008F0A3E">
        <w:rPr>
          <w:rFonts w:ascii="Times New Roman" w:hAnsi="Times New Roman" w:cs="Times New Roman"/>
          <w:spacing w:val="-1"/>
        </w:rPr>
        <w:t xml:space="preserve">, changes </w:t>
      </w:r>
      <w:r w:rsidR="00C36D81" w:rsidRPr="008F0A3E">
        <w:rPr>
          <w:rFonts w:ascii="Times New Roman" w:hAnsi="Times New Roman" w:cs="Times New Roman"/>
          <w:spacing w:val="-1"/>
        </w:rPr>
        <w:t xml:space="preserve">that </w:t>
      </w:r>
      <w:r w:rsidR="00B8689E" w:rsidRPr="008F0A3E">
        <w:rPr>
          <w:rFonts w:ascii="Times New Roman" w:hAnsi="Times New Roman" w:cs="Times New Roman"/>
          <w:spacing w:val="-1"/>
        </w:rPr>
        <w:t xml:space="preserve">are necessary </w:t>
      </w:r>
      <w:r w:rsidR="00C36D81" w:rsidRPr="008F0A3E">
        <w:rPr>
          <w:rFonts w:ascii="Times New Roman" w:hAnsi="Times New Roman" w:cs="Times New Roman"/>
          <w:spacing w:val="-1"/>
        </w:rPr>
        <w:t xml:space="preserve">due to </w:t>
      </w:r>
      <w:r w:rsidR="00B8689E" w:rsidRPr="008F0A3E">
        <w:rPr>
          <w:rFonts w:ascii="Times New Roman" w:hAnsi="Times New Roman" w:cs="Times New Roman"/>
          <w:spacing w:val="-1"/>
        </w:rPr>
        <w:t>an</w:t>
      </w:r>
      <w:r w:rsidR="00C36D81" w:rsidRPr="008F0A3E">
        <w:rPr>
          <w:rFonts w:ascii="Times New Roman" w:hAnsi="Times New Roman" w:cs="Times New Roman"/>
          <w:spacing w:val="-1"/>
        </w:rPr>
        <w:t xml:space="preserve"> </w:t>
      </w:r>
      <w:r w:rsidR="00903C2B" w:rsidRPr="008F0A3E">
        <w:rPr>
          <w:rFonts w:ascii="Times New Roman" w:hAnsi="Times New Roman" w:cs="Times New Roman"/>
          <w:spacing w:val="-1"/>
        </w:rPr>
        <w:t xml:space="preserve">unexpected </w:t>
      </w:r>
      <w:r w:rsidR="00B8689E" w:rsidRPr="008F0A3E">
        <w:rPr>
          <w:rFonts w:ascii="Times New Roman" w:hAnsi="Times New Roman" w:cs="Times New Roman"/>
          <w:spacing w:val="-1"/>
        </w:rPr>
        <w:t xml:space="preserve">and pressing </w:t>
      </w:r>
      <w:r w:rsidR="00C36D81" w:rsidRPr="008F0A3E">
        <w:rPr>
          <w:rFonts w:ascii="Times New Roman" w:hAnsi="Times New Roman" w:cs="Times New Roman"/>
          <w:spacing w:val="-1"/>
        </w:rPr>
        <w:t>operational</w:t>
      </w:r>
      <w:r w:rsidR="00903C2B" w:rsidRPr="008F0A3E">
        <w:rPr>
          <w:rFonts w:ascii="Times New Roman" w:hAnsi="Times New Roman" w:cs="Times New Roman"/>
          <w:spacing w:val="-1"/>
        </w:rPr>
        <w:t>-</w:t>
      </w:r>
      <w:r w:rsidR="00C36D81" w:rsidRPr="008F0A3E">
        <w:rPr>
          <w:rFonts w:ascii="Times New Roman" w:hAnsi="Times New Roman" w:cs="Times New Roman"/>
          <w:spacing w:val="-1"/>
        </w:rPr>
        <w:t xml:space="preserve"> or security-related need – </w:t>
      </w:r>
      <w:r w:rsidR="002935A9" w:rsidRPr="00D1642F">
        <w:rPr>
          <w:rFonts w:ascii="Times New Roman" w:hAnsi="Times New Roman" w:cs="Times New Roman"/>
          <w:spacing w:val="-1"/>
        </w:rPr>
        <w:t xml:space="preserve">within </w:t>
      </w:r>
      <w:r w:rsidR="00426DDE" w:rsidRPr="00D1642F">
        <w:rPr>
          <w:rFonts w:ascii="Times New Roman" w:hAnsi="Times New Roman" w:cs="Times New Roman"/>
          <w:spacing w:val="-1"/>
        </w:rPr>
        <w:t xml:space="preserve">eight business hours </w:t>
      </w:r>
      <w:r w:rsidR="002935A9" w:rsidRPr="00D1642F">
        <w:rPr>
          <w:rFonts w:ascii="Times New Roman" w:hAnsi="Times New Roman" w:cs="Times New Roman"/>
          <w:spacing w:val="-1"/>
        </w:rPr>
        <w:t xml:space="preserve">or </w:t>
      </w:r>
      <w:r w:rsidR="00C36D81" w:rsidRPr="00D1642F">
        <w:rPr>
          <w:rFonts w:ascii="Times New Roman" w:hAnsi="Times New Roman" w:cs="Times New Roman"/>
          <w:spacing w:val="-1"/>
        </w:rPr>
        <w:t xml:space="preserve">24 </w:t>
      </w:r>
      <w:r w:rsidR="002935A9" w:rsidRPr="00D1642F">
        <w:rPr>
          <w:rFonts w:ascii="Times New Roman" w:hAnsi="Times New Roman" w:cs="Times New Roman"/>
          <w:spacing w:val="-1"/>
        </w:rPr>
        <w:t xml:space="preserve">total </w:t>
      </w:r>
      <w:r w:rsidR="00C36D81" w:rsidRPr="00D1642F">
        <w:rPr>
          <w:rFonts w:ascii="Times New Roman" w:hAnsi="Times New Roman" w:cs="Times New Roman"/>
          <w:spacing w:val="-1"/>
        </w:rPr>
        <w:t>hours</w:t>
      </w:r>
      <w:r w:rsidR="00F20F11" w:rsidRPr="00D1642F">
        <w:rPr>
          <w:rFonts w:ascii="Times New Roman" w:hAnsi="Times New Roman" w:cs="Times New Roman"/>
          <w:spacing w:val="-1"/>
        </w:rPr>
        <w:t>, whichever is less,</w:t>
      </w:r>
      <w:r w:rsidR="00C36D81" w:rsidRPr="008F0A3E">
        <w:rPr>
          <w:rFonts w:ascii="Times New Roman" w:hAnsi="Times New Roman" w:cs="Times New Roman"/>
          <w:spacing w:val="-1"/>
        </w:rPr>
        <w:t xml:space="preserve"> after their implementation. </w:t>
      </w:r>
    </w:p>
    <w:p w14:paraId="7C8A0936" w14:textId="68E00D58" w:rsidR="005F7C11" w:rsidRPr="008F0A3E" w:rsidRDefault="00160B5F" w:rsidP="006415E6">
      <w:pPr>
        <w:pStyle w:val="ListParagraph"/>
        <w:widowControl/>
        <w:tabs>
          <w:tab w:val="left" w:pos="720"/>
        </w:tabs>
        <w:spacing w:after="240"/>
        <w:ind w:left="360"/>
        <w:jc w:val="both"/>
        <w:rPr>
          <w:rFonts w:ascii="Times New Roman" w:eastAsia="Calibri" w:hAnsi="Times New Roman" w:cs="Times New Roman"/>
        </w:rPr>
      </w:pPr>
      <w:r w:rsidRPr="008F0A3E">
        <w:rPr>
          <w:rFonts w:ascii="Times New Roman" w:eastAsia="Calibri" w:hAnsi="Times New Roman" w:cs="Times New Roman"/>
          <w:spacing w:val="-1"/>
        </w:rPr>
        <w:t xml:space="preserve"> </w:t>
      </w:r>
      <w:r w:rsidR="00F62C12" w:rsidRPr="008F0A3E">
        <w:rPr>
          <w:rFonts w:ascii="Times New Roman" w:eastAsia="Calibri" w:hAnsi="Times New Roman" w:cs="Times New Roman"/>
          <w:spacing w:val="-1"/>
        </w:rPr>
        <w:t>(</w:t>
      </w:r>
      <w:r w:rsidRPr="008F0A3E">
        <w:rPr>
          <w:rFonts w:ascii="Times New Roman" w:eastAsia="Calibri" w:hAnsi="Times New Roman" w:cs="Times New Roman"/>
          <w:spacing w:val="-1"/>
        </w:rPr>
        <w:t>4</w:t>
      </w:r>
      <w:r w:rsidR="00F62C12" w:rsidRPr="008F0A3E">
        <w:rPr>
          <w:rFonts w:ascii="Times New Roman" w:eastAsia="Calibri" w:hAnsi="Times New Roman" w:cs="Times New Roman"/>
          <w:spacing w:val="-1"/>
        </w:rPr>
        <w:t>)</w:t>
      </w:r>
      <w:r w:rsidR="00F62C12" w:rsidRPr="008F0A3E">
        <w:rPr>
          <w:rFonts w:ascii="Times New Roman" w:eastAsia="Calibri" w:hAnsi="Times New Roman" w:cs="Times New Roman"/>
          <w:spacing w:val="-1"/>
        </w:rPr>
        <w:tab/>
      </w:r>
      <w:r w:rsidR="00C36D81" w:rsidRPr="008F0A3E">
        <w:rPr>
          <w:rFonts w:ascii="Times New Roman" w:eastAsia="Calibri" w:hAnsi="Times New Roman" w:cs="Times New Roman"/>
          <w:i/>
          <w:iCs/>
          <w:spacing w:val="-1"/>
        </w:rPr>
        <w:t>Business</w:t>
      </w:r>
      <w:r w:rsidR="00C36D81" w:rsidRPr="008F0A3E">
        <w:rPr>
          <w:rFonts w:ascii="Times New Roman" w:eastAsia="Calibri" w:hAnsi="Times New Roman" w:cs="Times New Roman"/>
          <w:i/>
          <w:iCs/>
          <w:spacing w:val="1"/>
        </w:rPr>
        <w:t xml:space="preserve"> </w:t>
      </w:r>
      <w:r w:rsidR="00C36D81" w:rsidRPr="008F0A3E">
        <w:rPr>
          <w:rFonts w:ascii="Times New Roman" w:eastAsia="Calibri" w:hAnsi="Times New Roman" w:cs="Times New Roman"/>
          <w:i/>
          <w:iCs/>
          <w:spacing w:val="-1"/>
        </w:rPr>
        <w:t>Continuity</w:t>
      </w:r>
      <w:r w:rsidR="00C36D81" w:rsidRPr="008F0A3E">
        <w:rPr>
          <w:rFonts w:ascii="Times New Roman" w:eastAsia="Calibri" w:hAnsi="Times New Roman" w:cs="Times New Roman"/>
          <w:i/>
          <w:iCs/>
          <w:spacing w:val="1"/>
        </w:rPr>
        <w:t xml:space="preserve"> </w:t>
      </w:r>
      <w:r w:rsidR="00C36D81" w:rsidRPr="008F0A3E">
        <w:rPr>
          <w:rFonts w:ascii="Times New Roman" w:eastAsia="Calibri" w:hAnsi="Times New Roman" w:cs="Times New Roman"/>
          <w:i/>
          <w:iCs/>
          <w:spacing w:val="-1"/>
        </w:rPr>
        <w:t>and Disaster</w:t>
      </w:r>
      <w:r w:rsidR="00C36D81" w:rsidRPr="008F0A3E">
        <w:rPr>
          <w:rFonts w:ascii="Times New Roman" w:eastAsia="Calibri" w:hAnsi="Times New Roman" w:cs="Times New Roman"/>
          <w:i/>
          <w:iCs/>
          <w:spacing w:val="-2"/>
        </w:rPr>
        <w:t xml:space="preserve"> </w:t>
      </w:r>
      <w:r w:rsidR="00C36D81" w:rsidRPr="008F0A3E">
        <w:rPr>
          <w:rFonts w:ascii="Times New Roman" w:eastAsia="Calibri" w:hAnsi="Times New Roman" w:cs="Times New Roman"/>
          <w:i/>
          <w:iCs/>
          <w:spacing w:val="-1"/>
        </w:rPr>
        <w:t>Recovery</w:t>
      </w:r>
      <w:r w:rsidR="00C36D81" w:rsidRPr="008F0A3E">
        <w:rPr>
          <w:rFonts w:ascii="Times New Roman" w:eastAsia="Calibri" w:hAnsi="Times New Roman" w:cs="Times New Roman"/>
          <w:spacing w:val="-1"/>
        </w:rPr>
        <w:t>.</w:t>
      </w:r>
      <w:r w:rsidR="00C36D81" w:rsidRPr="008F0A3E">
        <w:rPr>
          <w:rFonts w:ascii="Times New Roman" w:eastAsia="Calibri" w:hAnsi="Times New Roman" w:cs="Times New Roman"/>
          <w:spacing w:val="-3"/>
        </w:rPr>
        <w:t xml:space="preserve">  </w:t>
      </w:r>
      <w:r w:rsidR="00B3665D" w:rsidRPr="008F0A3E">
        <w:rPr>
          <w:rFonts w:ascii="Times New Roman" w:eastAsia="Calibri" w:hAnsi="Times New Roman" w:cs="Times New Roman"/>
          <w:spacing w:val="-3"/>
        </w:rPr>
        <w:t xml:space="preserve">The Contractor shall ensure that the Service provides and maintains a backup of the Data that can be recovered in an orderly and timely manner within a predefined </w:t>
      </w:r>
      <w:r w:rsidR="00294DFD" w:rsidRPr="008F0A3E">
        <w:rPr>
          <w:rFonts w:ascii="Times New Roman" w:eastAsia="Calibri" w:hAnsi="Times New Roman" w:cs="Times New Roman"/>
          <w:spacing w:val="-3"/>
        </w:rPr>
        <w:t>period of time</w:t>
      </w:r>
      <w:r w:rsidR="00B3665D" w:rsidRPr="008F0A3E">
        <w:rPr>
          <w:rFonts w:ascii="Times New Roman" w:eastAsia="Calibri" w:hAnsi="Times New Roman" w:cs="Times New Roman"/>
          <w:spacing w:val="-3"/>
        </w:rPr>
        <w:t xml:space="preserve"> that is consistent with recovery time and point object</w:t>
      </w:r>
      <w:r w:rsidR="00AC70F9" w:rsidRPr="008F0A3E">
        <w:rPr>
          <w:rFonts w:ascii="Times New Roman" w:eastAsia="Calibri" w:hAnsi="Times New Roman" w:cs="Times New Roman"/>
          <w:spacing w:val="-3"/>
        </w:rPr>
        <w:t>ive</w:t>
      </w:r>
      <w:r w:rsidR="00B3665D" w:rsidRPr="008F0A3E">
        <w:rPr>
          <w:rFonts w:ascii="Times New Roman" w:eastAsia="Calibri" w:hAnsi="Times New Roman" w:cs="Times New Roman"/>
          <w:spacing w:val="-3"/>
        </w:rPr>
        <w:t>s in the SOW or an SLA.</w:t>
      </w:r>
      <w:r w:rsidR="00AC70F9" w:rsidRPr="008F0A3E">
        <w:rPr>
          <w:rFonts w:ascii="Times New Roman" w:eastAsia="Calibri" w:hAnsi="Times New Roman" w:cs="Times New Roman"/>
          <w:spacing w:val="-3"/>
        </w:rPr>
        <w:t xml:space="preserve">  The backup shall be stored at least once daily in an off-site secure data center that is located within the continental United States. </w:t>
      </w:r>
      <w:r w:rsidR="00842DEF">
        <w:rPr>
          <w:rFonts w:ascii="Times New Roman" w:eastAsia="Calibri" w:hAnsi="Times New Roman" w:cs="Times New Roman"/>
          <w:spacing w:val="-3"/>
        </w:rPr>
        <w:t xml:space="preserve"> </w:t>
      </w:r>
      <w:r w:rsidR="00AC70F9" w:rsidRPr="008F0A3E">
        <w:rPr>
          <w:rFonts w:ascii="Times New Roman" w:eastAsia="Calibri" w:hAnsi="Times New Roman" w:cs="Times New Roman"/>
          <w:spacing w:val="-3"/>
        </w:rPr>
        <w:t xml:space="preserve">The Contractor shall implement a contingency plan </w:t>
      </w:r>
      <w:r w:rsidR="00B17CD8" w:rsidRPr="008F0A3E">
        <w:rPr>
          <w:rFonts w:ascii="Times New Roman" w:eastAsia="Calibri" w:hAnsi="Times New Roman" w:cs="Times New Roman"/>
          <w:spacing w:val="-3"/>
        </w:rPr>
        <w:t xml:space="preserve">for disaster recovery purposes </w:t>
      </w:r>
      <w:r w:rsidR="00AC70F9" w:rsidRPr="008F0A3E">
        <w:rPr>
          <w:rFonts w:ascii="Times New Roman" w:eastAsia="Calibri" w:hAnsi="Times New Roman" w:cs="Times New Roman"/>
          <w:spacing w:val="-3"/>
        </w:rPr>
        <w:t xml:space="preserve">that is designed to maintain </w:t>
      </w:r>
      <w:r w:rsidR="00010C75">
        <w:rPr>
          <w:rFonts w:ascii="Times New Roman" w:eastAsia="Calibri" w:hAnsi="Times New Roman" w:cs="Times New Roman"/>
          <w:spacing w:val="-3"/>
        </w:rPr>
        <w:t xml:space="preserve">the State’s </w:t>
      </w:r>
      <w:r w:rsidR="00AC70F9" w:rsidRPr="008F0A3E">
        <w:rPr>
          <w:rFonts w:ascii="Times New Roman" w:eastAsia="Calibri" w:hAnsi="Times New Roman" w:cs="Times New Roman"/>
          <w:spacing w:val="-3"/>
        </w:rPr>
        <w:t xml:space="preserve">access to the Service and prevent the loss of the Data.  </w:t>
      </w:r>
      <w:r w:rsidR="00D0560C">
        <w:rPr>
          <w:rFonts w:ascii="Times New Roman" w:eastAsia="Calibri" w:hAnsi="Times New Roman" w:cs="Times New Roman"/>
          <w:spacing w:val="-3"/>
        </w:rPr>
        <w:t>At the request of the State, t</w:t>
      </w:r>
      <w:r w:rsidR="000A385F" w:rsidRPr="008F0A3E">
        <w:rPr>
          <w:rFonts w:ascii="Times New Roman" w:eastAsia="Calibri" w:hAnsi="Times New Roman" w:cs="Times New Roman"/>
        </w:rPr>
        <w:t>he Contractor</w:t>
      </w:r>
      <w:r w:rsidR="000A385F" w:rsidRPr="008F0A3E">
        <w:rPr>
          <w:rFonts w:ascii="Times New Roman" w:eastAsia="Calibri" w:hAnsi="Times New Roman" w:cs="Times New Roman"/>
          <w:spacing w:val="-2"/>
        </w:rPr>
        <w:t xml:space="preserve"> shall </w:t>
      </w:r>
      <w:r w:rsidR="000A385F" w:rsidRPr="008F0A3E">
        <w:rPr>
          <w:rFonts w:ascii="Times New Roman" w:eastAsia="Calibri" w:hAnsi="Times New Roman" w:cs="Times New Roman"/>
          <w:spacing w:val="-1"/>
        </w:rPr>
        <w:t xml:space="preserve">perform </w:t>
      </w:r>
      <w:r w:rsidR="005F7C11" w:rsidRPr="008F0A3E">
        <w:rPr>
          <w:rFonts w:ascii="Times New Roman" w:eastAsia="Calibri" w:hAnsi="Times New Roman" w:cs="Times New Roman"/>
          <w:spacing w:val="-1"/>
        </w:rPr>
        <w:t xml:space="preserve">an annual </w:t>
      </w:r>
      <w:r w:rsidR="000A385F" w:rsidRPr="008F0A3E">
        <w:rPr>
          <w:rFonts w:ascii="Times New Roman" w:eastAsia="Calibri" w:hAnsi="Times New Roman" w:cs="Times New Roman"/>
          <w:spacing w:val="-1"/>
        </w:rPr>
        <w:t>disaster</w:t>
      </w:r>
      <w:r w:rsidR="000A385F" w:rsidRPr="008F0A3E">
        <w:rPr>
          <w:rFonts w:ascii="Times New Roman" w:eastAsia="Calibri" w:hAnsi="Times New Roman" w:cs="Times New Roman"/>
          <w:spacing w:val="-2"/>
        </w:rPr>
        <w:t xml:space="preserve"> </w:t>
      </w:r>
      <w:r w:rsidR="000A385F" w:rsidRPr="008F0A3E">
        <w:rPr>
          <w:rFonts w:ascii="Times New Roman" w:eastAsia="Calibri" w:hAnsi="Times New Roman" w:cs="Times New Roman"/>
          <w:spacing w:val="-1"/>
        </w:rPr>
        <w:t>recovery test</w:t>
      </w:r>
      <w:r w:rsidR="005F7C11" w:rsidRPr="008F0A3E">
        <w:rPr>
          <w:rFonts w:ascii="Times New Roman" w:eastAsia="Calibri" w:hAnsi="Times New Roman" w:cs="Times New Roman"/>
          <w:spacing w:val="-1"/>
        </w:rPr>
        <w:t xml:space="preserve"> </w:t>
      </w:r>
      <w:r w:rsidR="000A385F" w:rsidRPr="008F0A3E">
        <w:rPr>
          <w:rFonts w:ascii="Times New Roman" w:eastAsia="Calibri" w:hAnsi="Times New Roman" w:cs="Times New Roman"/>
          <w:spacing w:val="-1"/>
        </w:rPr>
        <w:t xml:space="preserve">and </w:t>
      </w:r>
      <w:r w:rsidR="005F7C11" w:rsidRPr="008F0A3E">
        <w:rPr>
          <w:rFonts w:ascii="Times New Roman" w:eastAsia="Calibri" w:hAnsi="Times New Roman" w:cs="Times New Roman"/>
          <w:spacing w:val="-1"/>
        </w:rPr>
        <w:t xml:space="preserve">take </w:t>
      </w:r>
      <w:r w:rsidR="000A385F" w:rsidRPr="008F0A3E">
        <w:rPr>
          <w:rFonts w:ascii="Times New Roman" w:eastAsia="Calibri" w:hAnsi="Times New Roman" w:cs="Times New Roman"/>
          <w:spacing w:val="-1"/>
        </w:rPr>
        <w:t>action to</w:t>
      </w:r>
      <w:r w:rsidR="000A385F" w:rsidRPr="008F0A3E">
        <w:rPr>
          <w:rFonts w:ascii="Times New Roman" w:eastAsia="Calibri" w:hAnsi="Times New Roman" w:cs="Times New Roman"/>
          <w:spacing w:val="1"/>
        </w:rPr>
        <w:t xml:space="preserve"> </w:t>
      </w:r>
      <w:r w:rsidR="000A385F" w:rsidRPr="008F0A3E">
        <w:rPr>
          <w:rFonts w:ascii="Times New Roman" w:eastAsia="Calibri" w:hAnsi="Times New Roman" w:cs="Times New Roman"/>
          <w:spacing w:val="-1"/>
        </w:rPr>
        <w:t>correct</w:t>
      </w:r>
      <w:r w:rsidR="000A385F" w:rsidRPr="008F0A3E">
        <w:rPr>
          <w:rFonts w:ascii="Times New Roman" w:eastAsia="Calibri" w:hAnsi="Times New Roman" w:cs="Times New Roman"/>
          <w:spacing w:val="-2"/>
        </w:rPr>
        <w:t xml:space="preserve"> </w:t>
      </w:r>
      <w:r w:rsidR="000A385F" w:rsidRPr="008F0A3E">
        <w:rPr>
          <w:rFonts w:ascii="Times New Roman" w:eastAsia="Calibri" w:hAnsi="Times New Roman" w:cs="Times New Roman"/>
          <w:spacing w:val="-1"/>
        </w:rPr>
        <w:t>any</w:t>
      </w:r>
      <w:r w:rsidR="000A385F" w:rsidRPr="008F0A3E">
        <w:rPr>
          <w:rFonts w:ascii="Times New Roman" w:eastAsia="Calibri" w:hAnsi="Times New Roman" w:cs="Times New Roman"/>
          <w:spacing w:val="1"/>
        </w:rPr>
        <w:t xml:space="preserve"> </w:t>
      </w:r>
      <w:r w:rsidR="000A385F" w:rsidRPr="008F0A3E">
        <w:rPr>
          <w:rFonts w:ascii="Times New Roman" w:eastAsia="Calibri" w:hAnsi="Times New Roman" w:cs="Times New Roman"/>
          <w:spacing w:val="-1"/>
        </w:rPr>
        <w:t>issues</w:t>
      </w:r>
      <w:r w:rsidR="000A385F" w:rsidRPr="008F0A3E">
        <w:rPr>
          <w:rFonts w:ascii="Times New Roman" w:eastAsia="Calibri" w:hAnsi="Times New Roman" w:cs="Times New Roman"/>
          <w:spacing w:val="-2"/>
        </w:rPr>
        <w:t xml:space="preserve"> </w:t>
      </w:r>
      <w:r w:rsidR="005F7C11" w:rsidRPr="008F0A3E">
        <w:rPr>
          <w:rFonts w:ascii="Times New Roman" w:eastAsia="Calibri" w:hAnsi="Times New Roman" w:cs="Times New Roman"/>
          <w:spacing w:val="-2"/>
        </w:rPr>
        <w:t xml:space="preserve">that are </w:t>
      </w:r>
      <w:r w:rsidR="000A385F" w:rsidRPr="008F0A3E">
        <w:rPr>
          <w:rFonts w:ascii="Times New Roman" w:eastAsia="Calibri" w:hAnsi="Times New Roman" w:cs="Times New Roman"/>
          <w:spacing w:val="-1"/>
        </w:rPr>
        <w:t>detected</w:t>
      </w:r>
      <w:r w:rsidR="000A385F" w:rsidRPr="008F0A3E">
        <w:rPr>
          <w:rFonts w:ascii="Times New Roman" w:eastAsia="Calibri" w:hAnsi="Times New Roman" w:cs="Times New Roman"/>
          <w:spacing w:val="-3"/>
        </w:rPr>
        <w:t xml:space="preserve"> </w:t>
      </w:r>
      <w:r w:rsidR="000A385F" w:rsidRPr="008F0A3E">
        <w:rPr>
          <w:rFonts w:ascii="Times New Roman" w:eastAsia="Calibri" w:hAnsi="Times New Roman" w:cs="Times New Roman"/>
          <w:spacing w:val="1"/>
        </w:rPr>
        <w:t>with</w:t>
      </w:r>
      <w:r w:rsidR="000A385F" w:rsidRPr="008F0A3E">
        <w:rPr>
          <w:rFonts w:ascii="Times New Roman" w:eastAsia="Calibri" w:hAnsi="Times New Roman" w:cs="Times New Roman"/>
          <w:spacing w:val="-1"/>
        </w:rPr>
        <w:t>in the</w:t>
      </w:r>
      <w:r w:rsidR="000A385F" w:rsidRPr="008F0A3E">
        <w:rPr>
          <w:rFonts w:ascii="Times New Roman" w:eastAsia="Calibri" w:hAnsi="Times New Roman" w:cs="Times New Roman"/>
          <w:spacing w:val="-3"/>
        </w:rPr>
        <w:t xml:space="preserve"> </w:t>
      </w:r>
      <w:r w:rsidR="000A385F" w:rsidRPr="008F0A3E">
        <w:rPr>
          <w:rFonts w:ascii="Times New Roman" w:eastAsia="Calibri" w:hAnsi="Times New Roman" w:cs="Times New Roman"/>
          <w:spacing w:val="-1"/>
        </w:rPr>
        <w:t>time</w:t>
      </w:r>
      <w:r w:rsidR="000A385F" w:rsidRPr="008F0A3E">
        <w:rPr>
          <w:rFonts w:ascii="Times New Roman" w:eastAsia="Calibri" w:hAnsi="Times New Roman" w:cs="Times New Roman"/>
          <w:spacing w:val="-2"/>
        </w:rPr>
        <w:t>frame that the parties have agreed to in the SOW or an SLA</w:t>
      </w:r>
      <w:r w:rsidR="000A385F" w:rsidRPr="008F0A3E">
        <w:rPr>
          <w:rFonts w:ascii="Times New Roman" w:eastAsia="Calibri" w:hAnsi="Times New Roman" w:cs="Times New Roman"/>
          <w:spacing w:val="-1"/>
        </w:rPr>
        <w:t>.  T</w:t>
      </w:r>
      <w:r w:rsidR="00C36D81" w:rsidRPr="008F0A3E">
        <w:rPr>
          <w:rFonts w:ascii="Times New Roman" w:eastAsia="Calibri" w:hAnsi="Times New Roman" w:cs="Times New Roman"/>
          <w:spacing w:val="-1"/>
        </w:rPr>
        <w:t xml:space="preserve">he Contractor </w:t>
      </w:r>
      <w:r w:rsidR="001D1906" w:rsidRPr="008F0A3E">
        <w:rPr>
          <w:rFonts w:ascii="Times New Roman" w:eastAsia="Calibri" w:hAnsi="Times New Roman" w:cs="Times New Roman"/>
          <w:spacing w:val="-1"/>
        </w:rPr>
        <w:t xml:space="preserve">shall </w:t>
      </w:r>
      <w:r w:rsidR="00C36D81" w:rsidRPr="008F0A3E">
        <w:rPr>
          <w:rFonts w:ascii="Times New Roman" w:eastAsia="Calibri" w:hAnsi="Times New Roman" w:cs="Times New Roman"/>
          <w:spacing w:val="-1"/>
        </w:rPr>
        <w:t>provide</w:t>
      </w:r>
      <w:r w:rsidR="00C36D81" w:rsidRPr="008F0A3E">
        <w:rPr>
          <w:rFonts w:ascii="Times New Roman" w:eastAsia="Calibri" w:hAnsi="Times New Roman" w:cs="Times New Roman"/>
          <w:spacing w:val="1"/>
        </w:rPr>
        <w:t xml:space="preserve"> </w:t>
      </w:r>
      <w:r w:rsidR="00C86CB4">
        <w:rPr>
          <w:rFonts w:ascii="Times New Roman" w:eastAsia="Calibri" w:hAnsi="Times New Roman" w:cs="Times New Roman"/>
          <w:spacing w:val="-3"/>
        </w:rPr>
        <w:t xml:space="preserve">a </w:t>
      </w:r>
      <w:r w:rsidR="001D1906" w:rsidRPr="008F0A3E">
        <w:rPr>
          <w:rFonts w:ascii="Times New Roman" w:eastAsia="Calibri" w:hAnsi="Times New Roman" w:cs="Times New Roman"/>
          <w:spacing w:val="-1"/>
        </w:rPr>
        <w:t>report</w:t>
      </w:r>
      <w:r w:rsidR="00C36D81" w:rsidRPr="008F0A3E">
        <w:rPr>
          <w:rFonts w:ascii="Times New Roman" w:eastAsia="Calibri" w:hAnsi="Times New Roman" w:cs="Times New Roman"/>
          <w:spacing w:val="-1"/>
        </w:rPr>
        <w:t xml:space="preserve"> to </w:t>
      </w:r>
      <w:r w:rsidR="00BC1F9C">
        <w:rPr>
          <w:rFonts w:ascii="Times New Roman" w:eastAsia="Calibri" w:hAnsi="Times New Roman" w:cs="Times New Roman"/>
          <w:spacing w:val="-1"/>
        </w:rPr>
        <w:t>IOT and any Agency Contacts</w:t>
      </w:r>
      <w:r w:rsidR="00C36D81" w:rsidRPr="008F0A3E">
        <w:rPr>
          <w:rFonts w:ascii="Times New Roman" w:eastAsia="Calibri" w:hAnsi="Times New Roman" w:cs="Times New Roman"/>
          <w:spacing w:val="-1"/>
        </w:rPr>
        <w:t xml:space="preserve"> </w:t>
      </w:r>
      <w:r w:rsidR="000A385F" w:rsidRPr="008F0A3E">
        <w:rPr>
          <w:rFonts w:ascii="Times New Roman" w:eastAsia="Calibri" w:hAnsi="Times New Roman" w:cs="Times New Roman"/>
          <w:spacing w:val="-1"/>
        </w:rPr>
        <w:t>that identifies</w:t>
      </w:r>
      <w:r w:rsidR="00C36D81" w:rsidRPr="008F0A3E">
        <w:rPr>
          <w:rFonts w:ascii="Times New Roman" w:eastAsia="Calibri" w:hAnsi="Times New Roman" w:cs="Times New Roman"/>
          <w:spacing w:val="-2"/>
        </w:rPr>
        <w:t xml:space="preserve"> </w:t>
      </w:r>
      <w:r w:rsidR="006F02D8" w:rsidRPr="008F0A3E">
        <w:rPr>
          <w:rFonts w:ascii="Times New Roman" w:eastAsia="Calibri" w:hAnsi="Times New Roman" w:cs="Times New Roman"/>
          <w:spacing w:val="-2"/>
        </w:rPr>
        <w:t xml:space="preserve">the issues that were addressed and </w:t>
      </w:r>
      <w:r w:rsidR="000A385F" w:rsidRPr="008F0A3E">
        <w:rPr>
          <w:rFonts w:ascii="Times New Roman" w:eastAsia="Calibri" w:hAnsi="Times New Roman" w:cs="Times New Roman"/>
          <w:spacing w:val="-2"/>
        </w:rPr>
        <w:t xml:space="preserve">the extent to which </w:t>
      </w:r>
      <w:r w:rsidR="00C36D81" w:rsidRPr="008F0A3E">
        <w:rPr>
          <w:rFonts w:ascii="Times New Roman" w:eastAsia="Calibri" w:hAnsi="Times New Roman" w:cs="Times New Roman"/>
        </w:rPr>
        <w:t>time objective</w:t>
      </w:r>
      <w:r w:rsidR="005F7C11" w:rsidRPr="008F0A3E">
        <w:rPr>
          <w:rFonts w:ascii="Times New Roman" w:eastAsia="Calibri" w:hAnsi="Times New Roman" w:cs="Times New Roman"/>
        </w:rPr>
        <w:t>s</w:t>
      </w:r>
      <w:r w:rsidR="00C36D81" w:rsidRPr="008F0A3E">
        <w:rPr>
          <w:rFonts w:ascii="Times New Roman" w:eastAsia="Calibri" w:hAnsi="Times New Roman" w:cs="Times New Roman"/>
        </w:rPr>
        <w:t xml:space="preserve"> </w:t>
      </w:r>
      <w:r w:rsidR="006F02D8" w:rsidRPr="008F0A3E">
        <w:rPr>
          <w:rFonts w:ascii="Times New Roman" w:eastAsia="Calibri" w:hAnsi="Times New Roman" w:cs="Times New Roman"/>
        </w:rPr>
        <w:t>were achieved</w:t>
      </w:r>
      <w:r w:rsidR="005F7C11" w:rsidRPr="008F0A3E">
        <w:rPr>
          <w:rFonts w:ascii="Times New Roman" w:eastAsia="Calibri" w:hAnsi="Times New Roman" w:cs="Times New Roman"/>
        </w:rPr>
        <w:t>.</w:t>
      </w:r>
      <w:r w:rsidR="00C36D81" w:rsidRPr="008F0A3E">
        <w:rPr>
          <w:rFonts w:ascii="Times New Roman" w:eastAsia="Calibri" w:hAnsi="Times New Roman" w:cs="Times New Roman"/>
        </w:rPr>
        <w:t xml:space="preserve">  </w:t>
      </w:r>
    </w:p>
    <w:p w14:paraId="0D47A16E" w14:textId="5831732D" w:rsidR="00C36D81" w:rsidRPr="008F0A3E" w:rsidRDefault="006F02D8" w:rsidP="006415E6">
      <w:pPr>
        <w:pStyle w:val="ListParagraph"/>
        <w:widowControl/>
        <w:tabs>
          <w:tab w:val="left" w:pos="720"/>
        </w:tabs>
        <w:spacing w:after="240"/>
        <w:ind w:left="360"/>
        <w:jc w:val="both"/>
        <w:rPr>
          <w:rFonts w:ascii="Times New Roman" w:eastAsia="Calibri" w:hAnsi="Times New Roman" w:cs="Times New Roman"/>
        </w:rPr>
      </w:pPr>
      <w:r w:rsidRPr="00B50AF4">
        <w:rPr>
          <w:rFonts w:ascii="Times New Roman" w:eastAsia="Calibri" w:hAnsi="Times New Roman" w:cs="Times New Roman"/>
        </w:rPr>
        <w:t>(</w:t>
      </w:r>
      <w:r w:rsidR="00160B5F" w:rsidRPr="00B50AF4">
        <w:rPr>
          <w:rFonts w:ascii="Times New Roman" w:eastAsia="Calibri" w:hAnsi="Times New Roman" w:cs="Times New Roman"/>
        </w:rPr>
        <w:t>5</w:t>
      </w:r>
      <w:r w:rsidRPr="00B50AF4">
        <w:rPr>
          <w:rFonts w:ascii="Times New Roman" w:eastAsia="Calibri" w:hAnsi="Times New Roman" w:cs="Times New Roman"/>
        </w:rPr>
        <w:t xml:space="preserve">) </w:t>
      </w:r>
      <w:r w:rsidR="00180017" w:rsidRPr="00B50AF4">
        <w:rPr>
          <w:rFonts w:ascii="Times New Roman" w:eastAsia="Calibri" w:hAnsi="Times New Roman" w:cs="Times New Roman"/>
          <w:i/>
          <w:iCs/>
        </w:rPr>
        <w:t>Annual Resource Utilization Assessment</w:t>
      </w:r>
      <w:r w:rsidRPr="00B50AF4">
        <w:rPr>
          <w:rFonts w:ascii="Times New Roman" w:eastAsia="Calibri" w:hAnsi="Times New Roman" w:cs="Times New Roman"/>
        </w:rPr>
        <w:t xml:space="preserve">.  </w:t>
      </w:r>
      <w:r w:rsidR="005F7C11" w:rsidRPr="00B50AF4">
        <w:rPr>
          <w:rFonts w:ascii="Times New Roman" w:eastAsia="Calibri" w:hAnsi="Times New Roman" w:cs="Times New Roman"/>
          <w:spacing w:val="-1"/>
        </w:rPr>
        <w:t>T</w:t>
      </w:r>
      <w:r w:rsidR="00C36D81" w:rsidRPr="00B50AF4">
        <w:rPr>
          <w:rFonts w:ascii="Times New Roman" w:eastAsia="Calibri" w:hAnsi="Times New Roman" w:cs="Times New Roman"/>
          <w:spacing w:val="-1"/>
        </w:rPr>
        <w:t xml:space="preserve">he Contractor </w:t>
      </w:r>
      <w:r w:rsidR="005F7C11" w:rsidRPr="00B50AF4">
        <w:rPr>
          <w:rFonts w:ascii="Times New Roman" w:eastAsia="Calibri" w:hAnsi="Times New Roman" w:cs="Times New Roman"/>
          <w:spacing w:val="-1"/>
        </w:rPr>
        <w:t xml:space="preserve">shall </w:t>
      </w:r>
      <w:r w:rsidR="00C36D81" w:rsidRPr="00B50AF4">
        <w:rPr>
          <w:rFonts w:ascii="Times New Roman" w:eastAsia="Calibri" w:hAnsi="Times New Roman" w:cs="Times New Roman"/>
          <w:spacing w:val="-1"/>
        </w:rPr>
        <w:t>provide a</w:t>
      </w:r>
      <w:r w:rsidR="005F7C11" w:rsidRPr="00B50AF4">
        <w:rPr>
          <w:rFonts w:ascii="Times New Roman" w:eastAsia="Calibri" w:hAnsi="Times New Roman" w:cs="Times New Roman"/>
          <w:spacing w:val="-1"/>
        </w:rPr>
        <w:t>n annual</w:t>
      </w:r>
      <w:r w:rsidR="00C36D81" w:rsidRPr="00B50AF4">
        <w:rPr>
          <w:rFonts w:ascii="Times New Roman" w:eastAsia="Calibri" w:hAnsi="Times New Roman" w:cs="Times New Roman"/>
          <w:spacing w:val="-1"/>
        </w:rPr>
        <w:t xml:space="preserve"> resource utilization assessment</w:t>
      </w:r>
      <w:r w:rsidR="00C36D81" w:rsidRPr="00B50AF4">
        <w:rPr>
          <w:rFonts w:ascii="Times New Roman" w:eastAsia="Calibri" w:hAnsi="Times New Roman" w:cs="Times New Roman"/>
        </w:rPr>
        <w:t xml:space="preserve"> to </w:t>
      </w:r>
      <w:r w:rsidR="00B50AF4" w:rsidRPr="00B50AF4">
        <w:rPr>
          <w:rFonts w:ascii="Times New Roman" w:hAnsi="Times New Roman" w:cs="Times New Roman"/>
          <w:spacing w:val="-1"/>
        </w:rPr>
        <w:t>IOT and the Agency Contact</w:t>
      </w:r>
      <w:r w:rsidR="00BC1F9C">
        <w:rPr>
          <w:rFonts w:ascii="Times New Roman" w:hAnsi="Times New Roman" w:cs="Times New Roman"/>
          <w:spacing w:val="-1"/>
        </w:rPr>
        <w:t>s</w:t>
      </w:r>
      <w:r w:rsidR="00C36D81" w:rsidRPr="00EA1F20">
        <w:rPr>
          <w:rFonts w:ascii="Times New Roman" w:eastAsia="Calibri" w:hAnsi="Times New Roman" w:cs="Times New Roman"/>
        </w:rPr>
        <w:t xml:space="preserve"> </w:t>
      </w:r>
      <w:r w:rsidR="005F7C11" w:rsidRPr="00EA1F20">
        <w:rPr>
          <w:rFonts w:ascii="Times New Roman" w:eastAsia="Calibri" w:hAnsi="Times New Roman" w:cs="Times New Roman"/>
        </w:rPr>
        <w:t>that</w:t>
      </w:r>
      <w:r w:rsidR="00C36D81" w:rsidRPr="00EA1F20">
        <w:rPr>
          <w:rFonts w:ascii="Times New Roman" w:eastAsia="Calibri" w:hAnsi="Times New Roman" w:cs="Times New Roman"/>
        </w:rPr>
        <w:t xml:space="preserve"> details the composition of the Data.  This assessment must include the volume of the Data, the file formats, and </w:t>
      </w:r>
      <w:r w:rsidR="00261D1D" w:rsidRPr="00EA1F20">
        <w:rPr>
          <w:rFonts w:ascii="Times New Roman" w:eastAsia="Calibri" w:hAnsi="Times New Roman" w:cs="Times New Roman"/>
        </w:rPr>
        <w:t>license utilization</w:t>
      </w:r>
      <w:r w:rsidR="00C36D81" w:rsidRPr="00EA1F20">
        <w:rPr>
          <w:rFonts w:ascii="Times New Roman" w:eastAsia="Calibri" w:hAnsi="Times New Roman" w:cs="Times New Roman"/>
        </w:rPr>
        <w:t>.</w:t>
      </w:r>
      <w:r w:rsidR="00FB2206" w:rsidRPr="008F0A3E">
        <w:rPr>
          <w:rFonts w:ascii="Times New Roman" w:eastAsia="Calibri" w:hAnsi="Times New Roman" w:cs="Times New Roman"/>
        </w:rPr>
        <w:t xml:space="preserve">  </w:t>
      </w:r>
    </w:p>
    <w:p w14:paraId="0251B661" w14:textId="56167665" w:rsidR="003164B0" w:rsidRPr="008F0A3E" w:rsidRDefault="00160B5F" w:rsidP="00160B5F">
      <w:pPr>
        <w:pStyle w:val="BodyText"/>
        <w:widowControl/>
        <w:tabs>
          <w:tab w:val="left" w:pos="360"/>
        </w:tabs>
        <w:spacing w:after="240"/>
        <w:ind w:left="360"/>
        <w:jc w:val="both"/>
        <w:rPr>
          <w:rFonts w:ascii="Times New Roman" w:hAnsi="Times New Roman" w:cs="Times New Roman"/>
          <w:spacing w:val="-1"/>
        </w:rPr>
      </w:pPr>
      <w:r w:rsidRPr="008F0A3E">
        <w:rPr>
          <w:rFonts w:ascii="Times New Roman" w:hAnsi="Times New Roman" w:cs="Times New Roman"/>
        </w:rPr>
        <w:t xml:space="preserve">(6)  </w:t>
      </w:r>
      <w:r w:rsidRPr="008F0A3E">
        <w:rPr>
          <w:rFonts w:ascii="Times New Roman" w:hAnsi="Times New Roman" w:cs="Times New Roman"/>
          <w:i/>
          <w:iCs/>
        </w:rPr>
        <w:t xml:space="preserve">Providing a Secure Means to </w:t>
      </w:r>
      <w:r w:rsidR="00B92265" w:rsidRPr="008F0A3E">
        <w:rPr>
          <w:rFonts w:ascii="Times New Roman" w:hAnsi="Times New Roman" w:cs="Times New Roman"/>
          <w:i/>
          <w:iCs/>
        </w:rPr>
        <w:t xml:space="preserve">Import and </w:t>
      </w:r>
      <w:r w:rsidRPr="008F0A3E">
        <w:rPr>
          <w:rFonts w:ascii="Times New Roman" w:hAnsi="Times New Roman" w:cs="Times New Roman"/>
          <w:i/>
          <w:iCs/>
        </w:rPr>
        <w:t>Export the Data</w:t>
      </w:r>
      <w:r w:rsidRPr="008F0A3E">
        <w:rPr>
          <w:rFonts w:ascii="Times New Roman" w:hAnsi="Times New Roman" w:cs="Times New Roman"/>
        </w:rPr>
        <w:t xml:space="preserve">.  The Contractor shall provide a secure means for </w:t>
      </w:r>
      <w:r w:rsidR="00321EFC" w:rsidRPr="008F0A3E">
        <w:rPr>
          <w:rFonts w:ascii="Times New Roman" w:hAnsi="Times New Roman" w:cs="Times New Roman"/>
        </w:rPr>
        <w:t xml:space="preserve">importing and </w:t>
      </w:r>
      <w:r w:rsidRPr="008F0A3E">
        <w:rPr>
          <w:rFonts w:ascii="Times New Roman" w:hAnsi="Times New Roman" w:cs="Times New Roman"/>
        </w:rPr>
        <w:t>exporting the Dat</w:t>
      </w:r>
      <w:r w:rsidR="00321EFC" w:rsidRPr="008F0A3E">
        <w:rPr>
          <w:rFonts w:ascii="Times New Roman" w:hAnsi="Times New Roman" w:cs="Times New Roman"/>
        </w:rPr>
        <w:t>a.</w:t>
      </w:r>
      <w:r w:rsidRPr="008F0A3E">
        <w:rPr>
          <w:rFonts w:ascii="Times New Roman" w:hAnsi="Times New Roman" w:cs="Times New Roman"/>
        </w:rPr>
        <w:t xml:space="preserve"> </w:t>
      </w:r>
      <w:r w:rsidR="00321EFC" w:rsidRPr="008F0A3E">
        <w:rPr>
          <w:rFonts w:ascii="Times New Roman" w:hAnsi="Times New Roman" w:cs="Times New Roman"/>
        </w:rPr>
        <w:t xml:space="preserve"> </w:t>
      </w:r>
      <w:r w:rsidR="00EC5DD5" w:rsidRPr="008F0A3E">
        <w:rPr>
          <w:rFonts w:ascii="Times New Roman" w:hAnsi="Times New Roman" w:cs="Times New Roman"/>
        </w:rPr>
        <w:t>T</w:t>
      </w:r>
      <w:r w:rsidRPr="008F0A3E">
        <w:rPr>
          <w:rFonts w:ascii="Times New Roman" w:hAnsi="Times New Roman" w:cs="Times New Roman"/>
        </w:rPr>
        <w:t xml:space="preserve">he State </w:t>
      </w:r>
      <w:r w:rsidR="00321EFC" w:rsidRPr="008F0A3E">
        <w:rPr>
          <w:rFonts w:ascii="Times New Roman" w:hAnsi="Times New Roman" w:cs="Times New Roman"/>
        </w:rPr>
        <w:t xml:space="preserve">– with the reasonable assistance of the </w:t>
      </w:r>
      <w:r w:rsidR="00321EFC" w:rsidRPr="008F0A3E">
        <w:rPr>
          <w:rFonts w:ascii="Times New Roman" w:hAnsi="Times New Roman" w:cs="Times New Roman"/>
        </w:rPr>
        <w:lastRenderedPageBreak/>
        <w:t xml:space="preserve">Contractor – must be able to </w:t>
      </w:r>
      <w:r w:rsidR="00D40325" w:rsidRPr="008F0A3E">
        <w:rPr>
          <w:rFonts w:ascii="Times New Roman" w:hAnsi="Times New Roman" w:cs="Times New Roman"/>
        </w:rPr>
        <w:t xml:space="preserve">import or </w:t>
      </w:r>
      <w:r w:rsidR="00321EFC" w:rsidRPr="008F0A3E">
        <w:rPr>
          <w:rFonts w:ascii="Times New Roman" w:hAnsi="Times New Roman" w:cs="Times New Roman"/>
        </w:rPr>
        <w:t xml:space="preserve">export the Data </w:t>
      </w:r>
      <w:r w:rsidR="00450E8E" w:rsidRPr="008F0A3E">
        <w:rPr>
          <w:rFonts w:ascii="Times New Roman" w:hAnsi="Times New Roman" w:cs="Times New Roman"/>
        </w:rPr>
        <w:t xml:space="preserve">to or </w:t>
      </w:r>
      <w:r w:rsidR="00321EFC" w:rsidRPr="008F0A3E">
        <w:rPr>
          <w:rFonts w:ascii="Times New Roman" w:hAnsi="Times New Roman" w:cs="Times New Roman"/>
        </w:rPr>
        <w:t>from the Service to</w:t>
      </w:r>
      <w:r w:rsidR="00AD0F76">
        <w:rPr>
          <w:rFonts w:ascii="Times New Roman" w:hAnsi="Times New Roman" w:cs="Times New Roman"/>
        </w:rPr>
        <w:t xml:space="preserve"> or from</w:t>
      </w:r>
      <w:r w:rsidR="00321EFC" w:rsidRPr="008F0A3E">
        <w:rPr>
          <w:rFonts w:ascii="Times New Roman" w:hAnsi="Times New Roman" w:cs="Times New Roman"/>
        </w:rPr>
        <w:t xml:space="preserve"> any other entity</w:t>
      </w:r>
      <w:r w:rsidR="00D34CFD">
        <w:rPr>
          <w:rFonts w:ascii="Times New Roman" w:hAnsi="Times New Roman" w:cs="Times New Roman"/>
        </w:rPr>
        <w:t>,</w:t>
      </w:r>
      <w:r w:rsidR="00321EFC" w:rsidRPr="008F0A3E">
        <w:rPr>
          <w:rFonts w:ascii="Times New Roman" w:hAnsi="Times New Roman" w:cs="Times New Roman"/>
        </w:rPr>
        <w:t xml:space="preserve"> in a timely and orderly fashion</w:t>
      </w:r>
      <w:r w:rsidR="00D34CFD">
        <w:rPr>
          <w:rFonts w:ascii="Times New Roman" w:hAnsi="Times New Roman" w:cs="Times New Roman"/>
        </w:rPr>
        <w:t>,</w:t>
      </w:r>
      <w:r w:rsidR="00321EFC" w:rsidRPr="008F0A3E">
        <w:rPr>
          <w:rFonts w:ascii="Times New Roman" w:hAnsi="Times New Roman" w:cs="Times New Roman"/>
        </w:rPr>
        <w:t xml:space="preserve"> in an industry-standard format that provides for interoperability and portability and is accessible without the Contractor’s application.</w:t>
      </w:r>
      <w:r w:rsidRPr="008F0A3E">
        <w:rPr>
          <w:rFonts w:ascii="Times New Roman" w:hAnsi="Times New Roman" w:cs="Times New Roman"/>
          <w:spacing w:val="-1"/>
        </w:rPr>
        <w:t xml:space="preserve">  </w:t>
      </w:r>
    </w:p>
    <w:p w14:paraId="10F68238" w14:textId="6DFFE8BE" w:rsidR="00160B5F" w:rsidRDefault="0061256E" w:rsidP="00160B5F">
      <w:pPr>
        <w:pStyle w:val="BodyText"/>
        <w:widowControl/>
        <w:tabs>
          <w:tab w:val="left" w:pos="360"/>
        </w:tabs>
        <w:spacing w:after="240"/>
        <w:ind w:left="360"/>
        <w:jc w:val="both"/>
        <w:rPr>
          <w:rFonts w:ascii="Times New Roman" w:hAnsi="Times New Roman" w:cs="Times New Roman"/>
          <w:spacing w:val="-1"/>
        </w:rPr>
      </w:pPr>
      <w:r w:rsidRPr="008F0A3E">
        <w:rPr>
          <w:rFonts w:ascii="Times New Roman" w:hAnsi="Times New Roman" w:cs="Times New Roman"/>
          <w:spacing w:val="-1"/>
        </w:rPr>
        <w:t>In no case shall t</w:t>
      </w:r>
      <w:r w:rsidR="00160B5F" w:rsidRPr="008F0A3E">
        <w:rPr>
          <w:rFonts w:ascii="Times New Roman" w:hAnsi="Times New Roman" w:cs="Times New Roman"/>
          <w:spacing w:val="-1"/>
        </w:rPr>
        <w:t>he Contractor</w:t>
      </w:r>
      <w:r w:rsidR="00160B5F" w:rsidRPr="008F0A3E">
        <w:rPr>
          <w:rFonts w:ascii="Times New Roman" w:hAnsi="Times New Roman" w:cs="Times New Roman"/>
          <w:spacing w:val="-2"/>
        </w:rPr>
        <w:t xml:space="preserve"> </w:t>
      </w:r>
      <w:r w:rsidR="00160B5F" w:rsidRPr="008F0A3E">
        <w:rPr>
          <w:rFonts w:ascii="Times New Roman" w:hAnsi="Times New Roman" w:cs="Times New Roman"/>
          <w:spacing w:val="-1"/>
        </w:rPr>
        <w:t>take</w:t>
      </w:r>
      <w:r w:rsidR="00160B5F" w:rsidRPr="008F0A3E">
        <w:rPr>
          <w:rFonts w:ascii="Times New Roman" w:hAnsi="Times New Roman" w:cs="Times New Roman"/>
          <w:spacing w:val="1"/>
        </w:rPr>
        <w:t xml:space="preserve"> </w:t>
      </w:r>
      <w:r w:rsidR="00160B5F" w:rsidRPr="008F0A3E">
        <w:rPr>
          <w:rFonts w:ascii="Times New Roman" w:hAnsi="Times New Roman" w:cs="Times New Roman"/>
          <w:spacing w:val="-2"/>
        </w:rPr>
        <w:t>any</w:t>
      </w:r>
      <w:r w:rsidR="00160B5F" w:rsidRPr="008F0A3E">
        <w:rPr>
          <w:rFonts w:ascii="Times New Roman" w:hAnsi="Times New Roman" w:cs="Times New Roman"/>
          <w:spacing w:val="1"/>
        </w:rPr>
        <w:t xml:space="preserve"> </w:t>
      </w:r>
      <w:r w:rsidR="00160B5F" w:rsidRPr="008F0A3E">
        <w:rPr>
          <w:rFonts w:ascii="Times New Roman" w:hAnsi="Times New Roman" w:cs="Times New Roman"/>
          <w:spacing w:val="-1"/>
        </w:rPr>
        <w:t>action that results in loss of the Data</w:t>
      </w:r>
      <w:r w:rsidR="00160B5F" w:rsidRPr="008F0A3E">
        <w:rPr>
          <w:rFonts w:ascii="Times New Roman" w:hAnsi="Times New Roman" w:cs="Times New Roman"/>
          <w:spacing w:val="-2"/>
        </w:rPr>
        <w:t xml:space="preserve"> </w:t>
      </w:r>
      <w:r w:rsidR="00160B5F" w:rsidRPr="008F0A3E">
        <w:rPr>
          <w:rFonts w:ascii="Times New Roman" w:hAnsi="Times New Roman" w:cs="Times New Roman"/>
          <w:spacing w:val="-1"/>
        </w:rPr>
        <w:t>until the Contractor has received notice from the State that the Data has been successfully exported.  After</w:t>
      </w:r>
      <w:r w:rsidR="00160B5F" w:rsidRPr="008F0A3E">
        <w:rPr>
          <w:rFonts w:ascii="Times New Roman" w:hAnsi="Times New Roman" w:cs="Times New Roman"/>
        </w:rPr>
        <w:t xml:space="preserve"> receiving such notice</w:t>
      </w:r>
      <w:r w:rsidR="00160B5F" w:rsidRPr="008F0A3E">
        <w:rPr>
          <w:rFonts w:ascii="Times New Roman" w:hAnsi="Times New Roman" w:cs="Times New Roman"/>
          <w:spacing w:val="-1"/>
        </w:rPr>
        <w:t>,</w:t>
      </w:r>
      <w:r w:rsidR="00160B5F" w:rsidRPr="008F0A3E">
        <w:rPr>
          <w:rFonts w:ascii="Times New Roman" w:hAnsi="Times New Roman" w:cs="Times New Roman"/>
          <w:spacing w:val="-2"/>
        </w:rPr>
        <w:t xml:space="preserve"> </w:t>
      </w:r>
      <w:r w:rsidR="00160B5F" w:rsidRPr="008F0A3E">
        <w:rPr>
          <w:rFonts w:ascii="Times New Roman" w:hAnsi="Times New Roman" w:cs="Times New Roman"/>
          <w:spacing w:val="-1"/>
        </w:rPr>
        <w:t>the Contractor</w:t>
      </w:r>
      <w:r w:rsidR="00160B5F" w:rsidRPr="008F0A3E">
        <w:rPr>
          <w:rFonts w:ascii="Times New Roman" w:hAnsi="Times New Roman" w:cs="Times New Roman"/>
          <w:spacing w:val="-2"/>
        </w:rPr>
        <w:t xml:space="preserve"> </w:t>
      </w:r>
      <w:r w:rsidR="00160B5F" w:rsidRPr="008F0A3E">
        <w:rPr>
          <w:rFonts w:ascii="Times New Roman" w:hAnsi="Times New Roman" w:cs="Times New Roman"/>
          <w:spacing w:val="-3"/>
        </w:rPr>
        <w:t>shall</w:t>
      </w:r>
      <w:r w:rsidR="00160B5F" w:rsidRPr="008F0A3E">
        <w:rPr>
          <w:rFonts w:ascii="Times New Roman" w:hAnsi="Times New Roman" w:cs="Times New Roman"/>
        </w:rPr>
        <w:t xml:space="preserve"> permanently </w:t>
      </w:r>
      <w:r w:rsidR="003164B0" w:rsidRPr="008F0A3E">
        <w:rPr>
          <w:rFonts w:ascii="Times New Roman" w:hAnsi="Times New Roman" w:cs="Times New Roman"/>
        </w:rPr>
        <w:t xml:space="preserve">remove or </w:t>
      </w:r>
      <w:r w:rsidR="00160B5F" w:rsidRPr="008F0A3E">
        <w:rPr>
          <w:rFonts w:ascii="Times New Roman" w:hAnsi="Times New Roman" w:cs="Times New Roman"/>
          <w:spacing w:val="-1"/>
        </w:rPr>
        <w:t>delete</w:t>
      </w:r>
      <w:r w:rsidR="00160B5F" w:rsidRPr="008F0A3E">
        <w:rPr>
          <w:rFonts w:ascii="Times New Roman" w:hAnsi="Times New Roman" w:cs="Times New Roman"/>
          <w:spacing w:val="1"/>
        </w:rPr>
        <w:t xml:space="preserve"> </w:t>
      </w:r>
      <w:r w:rsidR="00160B5F" w:rsidRPr="008F0A3E">
        <w:rPr>
          <w:rFonts w:ascii="Times New Roman" w:hAnsi="Times New Roman" w:cs="Times New Roman"/>
          <w:spacing w:val="-1"/>
        </w:rPr>
        <w:t>all</w:t>
      </w:r>
      <w:r w:rsidR="00160B5F" w:rsidRPr="008F0A3E">
        <w:rPr>
          <w:rFonts w:ascii="Times New Roman" w:hAnsi="Times New Roman" w:cs="Times New Roman"/>
          <w:spacing w:val="-3"/>
        </w:rPr>
        <w:t xml:space="preserve"> copies of </w:t>
      </w:r>
      <w:r w:rsidR="00160B5F" w:rsidRPr="008F0A3E">
        <w:rPr>
          <w:rFonts w:ascii="Times New Roman" w:hAnsi="Times New Roman" w:cs="Times New Roman"/>
          <w:spacing w:val="-1"/>
        </w:rPr>
        <w:t>the Data</w:t>
      </w:r>
      <w:r w:rsidR="00160B5F" w:rsidRPr="008F0A3E">
        <w:rPr>
          <w:rFonts w:ascii="Times New Roman" w:hAnsi="Times New Roman" w:cs="Times New Roman"/>
          <w:spacing w:val="-3"/>
        </w:rPr>
        <w:t xml:space="preserve"> from its </w:t>
      </w:r>
      <w:r w:rsidR="00F95B0B">
        <w:rPr>
          <w:rFonts w:ascii="Times New Roman" w:hAnsi="Times New Roman" w:cs="Times New Roman"/>
          <w:spacing w:val="-3"/>
        </w:rPr>
        <w:t>environment</w:t>
      </w:r>
      <w:r w:rsidR="00160B5F" w:rsidRPr="008F0A3E">
        <w:rPr>
          <w:rFonts w:ascii="Times New Roman" w:hAnsi="Times New Roman" w:cs="Times New Roman"/>
          <w:spacing w:val="-3"/>
        </w:rPr>
        <w:t xml:space="preserve"> </w:t>
      </w:r>
      <w:r w:rsidR="00160B5F" w:rsidRPr="008F0A3E">
        <w:rPr>
          <w:rFonts w:ascii="Times New Roman" w:hAnsi="Times New Roman" w:cs="Times New Roman"/>
          <w:spacing w:val="1"/>
        </w:rPr>
        <w:t>in accordance with NIST</w:t>
      </w:r>
      <w:r w:rsidR="00160B5F" w:rsidRPr="008F0A3E">
        <w:rPr>
          <w:rFonts w:ascii="Times New Roman" w:hAnsi="Times New Roman" w:cs="Times New Roman"/>
          <w:spacing w:val="-1"/>
        </w:rPr>
        <w:t xml:space="preserve"> </w:t>
      </w:r>
      <w:r w:rsidR="00A57917" w:rsidRPr="008F0A3E">
        <w:rPr>
          <w:rFonts w:ascii="Times New Roman" w:hAnsi="Times New Roman" w:cs="Times New Roman"/>
          <w:spacing w:val="-1"/>
        </w:rPr>
        <w:t>800-</w:t>
      </w:r>
      <w:r w:rsidR="008E2E43">
        <w:rPr>
          <w:rFonts w:ascii="Times New Roman" w:hAnsi="Times New Roman" w:cs="Times New Roman"/>
          <w:spacing w:val="-1"/>
        </w:rPr>
        <w:t>88</w:t>
      </w:r>
      <w:r w:rsidR="008E2E43" w:rsidRPr="008F0A3E">
        <w:rPr>
          <w:rFonts w:ascii="Times New Roman" w:hAnsi="Times New Roman" w:cs="Times New Roman"/>
          <w:spacing w:val="-1"/>
        </w:rPr>
        <w:t xml:space="preserve"> </w:t>
      </w:r>
      <w:r w:rsidR="00160B5F" w:rsidRPr="008F0A3E">
        <w:rPr>
          <w:rFonts w:ascii="Times New Roman" w:hAnsi="Times New Roman" w:cs="Times New Roman"/>
          <w:spacing w:val="-1"/>
        </w:rPr>
        <w:t>standards within 30 days – unless it is legally prohibited from doing so – and provide a certificate</w:t>
      </w:r>
      <w:r w:rsidR="00160B5F" w:rsidRPr="008F0A3E">
        <w:rPr>
          <w:rFonts w:ascii="Times New Roman" w:hAnsi="Times New Roman" w:cs="Times New Roman"/>
          <w:spacing w:val="-2"/>
        </w:rPr>
        <w:t xml:space="preserve"> </w:t>
      </w:r>
      <w:r w:rsidR="00160B5F" w:rsidRPr="008F0A3E">
        <w:rPr>
          <w:rFonts w:ascii="Times New Roman" w:hAnsi="Times New Roman" w:cs="Times New Roman"/>
        </w:rPr>
        <w:t xml:space="preserve">of </w:t>
      </w:r>
      <w:r w:rsidR="00160B5F" w:rsidRPr="008F0A3E">
        <w:rPr>
          <w:rFonts w:ascii="Times New Roman" w:hAnsi="Times New Roman" w:cs="Times New Roman"/>
          <w:spacing w:val="-1"/>
        </w:rPr>
        <w:t>destruction</w:t>
      </w:r>
      <w:r w:rsidR="00160B5F" w:rsidRPr="008F0A3E">
        <w:rPr>
          <w:rFonts w:ascii="Times New Roman" w:hAnsi="Times New Roman" w:cs="Times New Roman"/>
          <w:spacing w:val="-3"/>
        </w:rPr>
        <w:t xml:space="preserve"> </w:t>
      </w:r>
      <w:r w:rsidR="00160B5F" w:rsidRPr="008F0A3E">
        <w:rPr>
          <w:rFonts w:ascii="Times New Roman" w:hAnsi="Times New Roman" w:cs="Times New Roman"/>
          <w:spacing w:val="-1"/>
        </w:rPr>
        <w:t xml:space="preserve">to </w:t>
      </w:r>
      <w:r w:rsidR="00BC1F9C">
        <w:rPr>
          <w:rFonts w:ascii="Times New Roman" w:hAnsi="Times New Roman" w:cs="Times New Roman"/>
          <w:spacing w:val="-1"/>
        </w:rPr>
        <w:t>IOT and any Agency Contacts</w:t>
      </w:r>
      <w:r w:rsidR="00160B5F" w:rsidRPr="008F0A3E">
        <w:rPr>
          <w:rFonts w:ascii="Times New Roman" w:hAnsi="Times New Roman" w:cs="Times New Roman"/>
          <w:spacing w:val="-1"/>
        </w:rPr>
        <w:t>.  The Contractor shall be reimbursed for all reasonably-incurred costs associated with exporting the Data.</w:t>
      </w:r>
    </w:p>
    <w:p w14:paraId="30B1DB20" w14:textId="0D90B6AA" w:rsidR="00047437" w:rsidRPr="005819BD" w:rsidRDefault="00047437" w:rsidP="006715CD">
      <w:pPr>
        <w:pStyle w:val="BodyText"/>
        <w:widowControl/>
        <w:numPr>
          <w:ilvl w:val="1"/>
          <w:numId w:val="2"/>
        </w:numPr>
        <w:tabs>
          <w:tab w:val="left" w:pos="360"/>
        </w:tabs>
        <w:spacing w:after="240"/>
        <w:ind w:left="0" w:firstLine="0"/>
        <w:jc w:val="both"/>
        <w:rPr>
          <w:rFonts w:ascii="Times New Roman" w:hAnsi="Times New Roman" w:cs="Times New Roman"/>
        </w:rPr>
      </w:pPr>
      <w:r w:rsidRPr="005819BD">
        <w:rPr>
          <w:rFonts w:ascii="Times New Roman" w:hAnsi="Times New Roman" w:cs="Times New Roman"/>
          <w:spacing w:val="-1"/>
          <w:u w:val="single"/>
        </w:rPr>
        <w:t>Of the State</w:t>
      </w:r>
      <w:r w:rsidR="00277C89" w:rsidRPr="005819BD">
        <w:rPr>
          <w:rFonts w:ascii="Times New Roman" w:hAnsi="Times New Roman" w:cs="Times New Roman"/>
          <w:spacing w:val="-1"/>
        </w:rPr>
        <w:t>.</w:t>
      </w:r>
      <w:r w:rsidR="00FB2206" w:rsidRPr="005819BD">
        <w:rPr>
          <w:rFonts w:ascii="Times New Roman" w:hAnsi="Times New Roman" w:cs="Times New Roman"/>
        </w:rPr>
        <w:t xml:space="preserve">  T</w:t>
      </w:r>
      <w:r w:rsidR="00FB2206" w:rsidRPr="005819BD">
        <w:rPr>
          <w:rFonts w:ascii="Times New Roman" w:hAnsi="Times New Roman" w:cs="Times New Roman"/>
          <w:spacing w:val="-1"/>
        </w:rPr>
        <w:t>he State is responsible for the following responsibilities</w:t>
      </w:r>
      <w:r w:rsidR="008E2E43">
        <w:rPr>
          <w:rFonts w:ascii="Times New Roman" w:hAnsi="Times New Roman" w:cs="Times New Roman"/>
          <w:spacing w:val="-1"/>
        </w:rPr>
        <w:t xml:space="preserve"> with regard to the Service</w:t>
      </w:r>
      <w:r w:rsidR="00FB2206" w:rsidRPr="005819BD">
        <w:rPr>
          <w:rFonts w:ascii="Times New Roman" w:hAnsi="Times New Roman" w:cs="Times New Roman"/>
          <w:spacing w:val="-1"/>
        </w:rPr>
        <w:t>:</w:t>
      </w:r>
    </w:p>
    <w:p w14:paraId="1394DC0B" w14:textId="09313C34" w:rsidR="001E3756" w:rsidRPr="000865C0" w:rsidRDefault="001E3756" w:rsidP="001E3756">
      <w:pPr>
        <w:pStyle w:val="BodyText"/>
        <w:tabs>
          <w:tab w:val="left" w:pos="720"/>
        </w:tabs>
        <w:spacing w:after="240"/>
        <w:ind w:left="360"/>
        <w:jc w:val="both"/>
        <w:rPr>
          <w:rFonts w:ascii="Times New Roman" w:hAnsi="Times New Roman" w:cs="Times New Roman"/>
        </w:rPr>
      </w:pPr>
      <w:r w:rsidRPr="000865C0">
        <w:rPr>
          <w:rFonts w:ascii="Times New Roman" w:hAnsi="Times New Roman" w:cs="Times New Roman"/>
        </w:rPr>
        <w:t xml:space="preserve">(1) </w:t>
      </w:r>
      <w:r w:rsidRPr="000865C0">
        <w:rPr>
          <w:rFonts w:ascii="Times New Roman" w:hAnsi="Times New Roman" w:cs="Times New Roman"/>
        </w:rPr>
        <w:tab/>
      </w:r>
      <w:r w:rsidR="001848BA" w:rsidRPr="000865C0">
        <w:rPr>
          <w:rFonts w:ascii="Times New Roman" w:hAnsi="Times New Roman" w:cs="Times New Roman"/>
          <w:i/>
          <w:iCs/>
        </w:rPr>
        <w:t>Inputting the Data</w:t>
      </w:r>
      <w:r w:rsidR="001848BA" w:rsidRPr="000865C0">
        <w:rPr>
          <w:rFonts w:ascii="Times New Roman" w:hAnsi="Times New Roman" w:cs="Times New Roman"/>
        </w:rPr>
        <w:t xml:space="preserve">.  </w:t>
      </w:r>
      <w:r w:rsidRPr="000865C0">
        <w:rPr>
          <w:rFonts w:ascii="Times New Roman" w:hAnsi="Times New Roman" w:cs="Times New Roman"/>
        </w:rPr>
        <w:t xml:space="preserve">The State shall </w:t>
      </w:r>
      <w:r w:rsidR="00A95A3E" w:rsidRPr="000865C0">
        <w:rPr>
          <w:rFonts w:ascii="Times New Roman" w:hAnsi="Times New Roman" w:cs="Times New Roman"/>
        </w:rPr>
        <w:t xml:space="preserve">be responsible for </w:t>
      </w:r>
      <w:r w:rsidRPr="000865C0">
        <w:rPr>
          <w:rFonts w:ascii="Times New Roman" w:hAnsi="Times New Roman" w:cs="Times New Roman"/>
        </w:rPr>
        <w:t>input</w:t>
      </w:r>
      <w:r w:rsidR="00A95A3E" w:rsidRPr="000865C0">
        <w:rPr>
          <w:rFonts w:ascii="Times New Roman" w:hAnsi="Times New Roman" w:cs="Times New Roman"/>
        </w:rPr>
        <w:t>ting</w:t>
      </w:r>
      <w:r w:rsidRPr="000865C0">
        <w:rPr>
          <w:rFonts w:ascii="Times New Roman" w:hAnsi="Times New Roman" w:cs="Times New Roman"/>
        </w:rPr>
        <w:t xml:space="preserve"> the Data into the Contractor’s system and for keeping it current and accurate</w:t>
      </w:r>
      <w:r w:rsidR="00BD4CB7">
        <w:rPr>
          <w:rFonts w:ascii="Times New Roman" w:hAnsi="Times New Roman" w:cs="Times New Roman"/>
        </w:rPr>
        <w:t xml:space="preserve">, unless </w:t>
      </w:r>
      <w:r w:rsidR="00F73D1F">
        <w:rPr>
          <w:rFonts w:ascii="Times New Roman" w:hAnsi="Times New Roman" w:cs="Times New Roman"/>
        </w:rPr>
        <w:t>otherwise</w:t>
      </w:r>
      <w:r w:rsidR="00BD4CB7">
        <w:rPr>
          <w:rFonts w:ascii="Times New Roman" w:hAnsi="Times New Roman" w:cs="Times New Roman"/>
        </w:rPr>
        <w:t xml:space="preserve"> stated in the SOW</w:t>
      </w:r>
      <w:r w:rsidR="00F73D1F">
        <w:rPr>
          <w:rFonts w:ascii="Times New Roman" w:hAnsi="Times New Roman" w:cs="Times New Roman"/>
        </w:rPr>
        <w:t xml:space="preserve"> or an SLA</w:t>
      </w:r>
      <w:r w:rsidRPr="000865C0">
        <w:rPr>
          <w:rFonts w:ascii="Times New Roman" w:hAnsi="Times New Roman" w:cs="Times New Roman"/>
        </w:rPr>
        <w:t xml:space="preserve">.  </w:t>
      </w:r>
    </w:p>
    <w:p w14:paraId="528CAE3F" w14:textId="7F44FADE" w:rsidR="00FB2206" w:rsidRPr="000865C0" w:rsidRDefault="001848BA" w:rsidP="001E3756">
      <w:pPr>
        <w:pStyle w:val="BodyText"/>
        <w:widowControl/>
        <w:tabs>
          <w:tab w:val="left" w:pos="720"/>
        </w:tabs>
        <w:spacing w:after="240"/>
        <w:ind w:left="360"/>
        <w:jc w:val="both"/>
        <w:rPr>
          <w:rFonts w:ascii="Times New Roman" w:hAnsi="Times New Roman" w:cs="Times New Roman"/>
          <w:spacing w:val="-1"/>
        </w:rPr>
      </w:pPr>
      <w:r w:rsidRPr="000865C0">
        <w:rPr>
          <w:rFonts w:ascii="Times New Roman" w:hAnsi="Times New Roman" w:cs="Times New Roman"/>
          <w:spacing w:val="-1"/>
        </w:rPr>
        <w:t xml:space="preserve"> </w:t>
      </w:r>
      <w:r w:rsidR="001E3756" w:rsidRPr="000865C0">
        <w:rPr>
          <w:rFonts w:ascii="Times New Roman" w:hAnsi="Times New Roman" w:cs="Times New Roman"/>
          <w:spacing w:val="-1"/>
        </w:rPr>
        <w:t>(</w:t>
      </w:r>
      <w:r w:rsidRPr="000865C0">
        <w:rPr>
          <w:rFonts w:ascii="Times New Roman" w:hAnsi="Times New Roman" w:cs="Times New Roman"/>
          <w:spacing w:val="-1"/>
        </w:rPr>
        <w:t>2</w:t>
      </w:r>
      <w:r w:rsidR="001E3756" w:rsidRPr="000865C0">
        <w:rPr>
          <w:rFonts w:ascii="Times New Roman" w:hAnsi="Times New Roman" w:cs="Times New Roman"/>
          <w:spacing w:val="-1"/>
        </w:rPr>
        <w:t>)</w:t>
      </w:r>
      <w:r w:rsidR="001E3756" w:rsidRPr="000865C0">
        <w:rPr>
          <w:rFonts w:ascii="Times New Roman" w:hAnsi="Times New Roman" w:cs="Times New Roman"/>
          <w:spacing w:val="-1"/>
        </w:rPr>
        <w:tab/>
      </w:r>
      <w:r w:rsidR="00160B5F" w:rsidRPr="000865C0">
        <w:rPr>
          <w:rFonts w:ascii="Times New Roman" w:hAnsi="Times New Roman" w:cs="Times New Roman"/>
          <w:spacing w:val="-1"/>
        </w:rPr>
        <w:t xml:space="preserve"> </w:t>
      </w:r>
      <w:r w:rsidR="003D5288" w:rsidRPr="000865C0">
        <w:rPr>
          <w:rFonts w:ascii="Times New Roman" w:hAnsi="Times New Roman" w:cs="Times New Roman"/>
          <w:i/>
          <w:iCs/>
          <w:spacing w:val="-1"/>
        </w:rPr>
        <w:t>Confidential Treatment of the Contractor’s Trade Secrets</w:t>
      </w:r>
      <w:r w:rsidR="003D5288" w:rsidRPr="000865C0">
        <w:rPr>
          <w:rFonts w:ascii="Times New Roman" w:hAnsi="Times New Roman" w:cs="Times New Roman"/>
          <w:spacing w:val="-1"/>
        </w:rPr>
        <w:t xml:space="preserve">.  </w:t>
      </w:r>
      <w:r w:rsidR="00FB2206" w:rsidRPr="000865C0">
        <w:rPr>
          <w:rFonts w:ascii="Times New Roman" w:hAnsi="Times New Roman" w:cs="Times New Roman"/>
          <w:spacing w:val="-1"/>
        </w:rPr>
        <w:t xml:space="preserve">The State shall </w:t>
      </w:r>
      <w:r w:rsidR="005E188F" w:rsidRPr="000865C0">
        <w:rPr>
          <w:rFonts w:ascii="Times New Roman" w:hAnsi="Times New Roman" w:cs="Times New Roman"/>
          <w:spacing w:val="-1"/>
        </w:rPr>
        <w:t xml:space="preserve">consider </w:t>
      </w:r>
      <w:r w:rsidR="00FB2206" w:rsidRPr="000865C0">
        <w:rPr>
          <w:rFonts w:ascii="Times New Roman" w:hAnsi="Times New Roman" w:cs="Times New Roman"/>
          <w:spacing w:val="-1"/>
        </w:rPr>
        <w:t xml:space="preserve">the </w:t>
      </w:r>
      <w:r w:rsidR="003D5288" w:rsidRPr="000865C0">
        <w:rPr>
          <w:rFonts w:ascii="Times New Roman" w:hAnsi="Times New Roman" w:cs="Times New Roman"/>
          <w:spacing w:val="-1"/>
        </w:rPr>
        <w:t xml:space="preserve">trade secrets and security-related </w:t>
      </w:r>
      <w:r w:rsidR="00FB2206" w:rsidRPr="000865C0">
        <w:rPr>
          <w:rFonts w:ascii="Times New Roman" w:hAnsi="Times New Roman" w:cs="Times New Roman"/>
          <w:spacing w:val="-1"/>
        </w:rPr>
        <w:t xml:space="preserve">plans, test results, </w:t>
      </w:r>
      <w:r w:rsidR="005E188F" w:rsidRPr="000865C0">
        <w:rPr>
          <w:rFonts w:ascii="Times New Roman" w:hAnsi="Times New Roman" w:cs="Times New Roman"/>
          <w:spacing w:val="-1"/>
        </w:rPr>
        <w:t xml:space="preserve">audit reports, </w:t>
      </w:r>
      <w:r w:rsidR="003D5288" w:rsidRPr="000865C0">
        <w:rPr>
          <w:rFonts w:ascii="Times New Roman" w:hAnsi="Times New Roman" w:cs="Times New Roman"/>
          <w:spacing w:val="-1"/>
        </w:rPr>
        <w:t xml:space="preserve">other </w:t>
      </w:r>
      <w:r w:rsidR="00FB2206" w:rsidRPr="000865C0">
        <w:rPr>
          <w:rFonts w:ascii="Times New Roman" w:hAnsi="Times New Roman" w:cs="Times New Roman"/>
          <w:spacing w:val="-1"/>
        </w:rPr>
        <w:t>assessments</w:t>
      </w:r>
      <w:r w:rsidR="00460AB4" w:rsidRPr="000865C0">
        <w:rPr>
          <w:rFonts w:ascii="Times New Roman" w:hAnsi="Times New Roman" w:cs="Times New Roman"/>
          <w:spacing w:val="-1"/>
        </w:rPr>
        <w:t>, and related documents</w:t>
      </w:r>
      <w:r w:rsidR="00FB2206" w:rsidRPr="000865C0">
        <w:rPr>
          <w:rFonts w:ascii="Times New Roman" w:hAnsi="Times New Roman" w:cs="Times New Roman"/>
          <w:spacing w:val="-1"/>
        </w:rPr>
        <w:t xml:space="preserve"> that </w:t>
      </w:r>
      <w:r w:rsidR="003D5288" w:rsidRPr="000865C0">
        <w:rPr>
          <w:rFonts w:ascii="Times New Roman" w:hAnsi="Times New Roman" w:cs="Times New Roman"/>
          <w:spacing w:val="-1"/>
        </w:rPr>
        <w:t xml:space="preserve">are provided to it </w:t>
      </w:r>
      <w:r w:rsidR="00076BE0" w:rsidRPr="000865C0">
        <w:rPr>
          <w:rFonts w:ascii="Times New Roman" w:hAnsi="Times New Roman" w:cs="Times New Roman"/>
          <w:spacing w:val="-1"/>
        </w:rPr>
        <w:t xml:space="preserve">in </w:t>
      </w:r>
      <w:r w:rsidR="003D5288" w:rsidRPr="000865C0">
        <w:rPr>
          <w:rFonts w:ascii="Times New Roman" w:hAnsi="Times New Roman" w:cs="Times New Roman"/>
          <w:spacing w:val="-1"/>
        </w:rPr>
        <w:t>connection</w:t>
      </w:r>
      <w:r w:rsidR="00076BE0" w:rsidRPr="000865C0">
        <w:rPr>
          <w:rFonts w:ascii="Times New Roman" w:hAnsi="Times New Roman" w:cs="Times New Roman"/>
          <w:spacing w:val="-1"/>
        </w:rPr>
        <w:t xml:space="preserve"> with the Service </w:t>
      </w:r>
      <w:r w:rsidR="005E188F" w:rsidRPr="000865C0">
        <w:rPr>
          <w:rFonts w:ascii="Times New Roman" w:hAnsi="Times New Roman" w:cs="Times New Roman"/>
          <w:spacing w:val="-1"/>
        </w:rPr>
        <w:t xml:space="preserve">to be confidential and shall not disclose them </w:t>
      </w:r>
      <w:r w:rsidR="00A95A3E" w:rsidRPr="000865C0">
        <w:rPr>
          <w:rFonts w:ascii="Times New Roman" w:hAnsi="Times New Roman" w:cs="Times New Roman"/>
          <w:spacing w:val="-1"/>
        </w:rPr>
        <w:t>to third parties that are not affiliated with the State</w:t>
      </w:r>
      <w:r w:rsidR="00076BE0" w:rsidRPr="000865C0">
        <w:rPr>
          <w:rFonts w:ascii="Times New Roman" w:hAnsi="Times New Roman" w:cs="Times New Roman"/>
          <w:spacing w:val="-1"/>
        </w:rPr>
        <w:t xml:space="preserve">, </w:t>
      </w:r>
      <w:r w:rsidR="00460AB4" w:rsidRPr="000865C0">
        <w:rPr>
          <w:rFonts w:ascii="Times New Roman" w:hAnsi="Times New Roman" w:cs="Times New Roman"/>
          <w:spacing w:val="-1"/>
        </w:rPr>
        <w:t>consistent with the terms of</w:t>
      </w:r>
      <w:r w:rsidR="00FB2206" w:rsidRPr="000865C0">
        <w:rPr>
          <w:rFonts w:ascii="Times New Roman" w:hAnsi="Times New Roman" w:cs="Times New Roman"/>
          <w:spacing w:val="-1"/>
        </w:rPr>
        <w:t xml:space="preserve"> the Indiana Access to Public Records Act, </w:t>
      </w:r>
      <w:r w:rsidR="007309B9" w:rsidRPr="000865C0">
        <w:rPr>
          <w:rFonts w:ascii="Times New Roman" w:hAnsi="Times New Roman" w:cs="Times New Roman"/>
          <w:spacing w:val="-1"/>
        </w:rPr>
        <w:t>IC</w:t>
      </w:r>
      <w:r w:rsidR="00FB2206" w:rsidRPr="000865C0">
        <w:rPr>
          <w:rFonts w:ascii="Times New Roman" w:hAnsi="Times New Roman" w:cs="Times New Roman"/>
          <w:spacing w:val="-1"/>
        </w:rPr>
        <w:t xml:space="preserve"> 5-14-3</w:t>
      </w:r>
      <w:r w:rsidR="005E188F" w:rsidRPr="000865C0">
        <w:rPr>
          <w:rFonts w:ascii="Times New Roman" w:hAnsi="Times New Roman" w:cs="Times New Roman"/>
          <w:spacing w:val="-1"/>
        </w:rPr>
        <w:t>-4(a)(4) and (b)(10)</w:t>
      </w:r>
      <w:r w:rsidR="003D5288" w:rsidRPr="000865C0">
        <w:rPr>
          <w:rFonts w:ascii="Times New Roman" w:hAnsi="Times New Roman" w:cs="Times New Roman"/>
          <w:spacing w:val="-1"/>
        </w:rPr>
        <w:t>, unless required to do so by law</w:t>
      </w:r>
      <w:r w:rsidR="00FB2206" w:rsidRPr="000865C0">
        <w:rPr>
          <w:rFonts w:ascii="Times New Roman" w:hAnsi="Times New Roman" w:cs="Times New Roman"/>
          <w:spacing w:val="-1"/>
        </w:rPr>
        <w:t>.</w:t>
      </w:r>
    </w:p>
    <w:p w14:paraId="3A7E7AC2" w14:textId="36C97589" w:rsidR="00B57C2D" w:rsidRPr="000865C0" w:rsidRDefault="00B57C2D" w:rsidP="001E3756">
      <w:pPr>
        <w:pStyle w:val="BodyText"/>
        <w:widowControl/>
        <w:tabs>
          <w:tab w:val="left" w:pos="720"/>
        </w:tabs>
        <w:spacing w:after="240"/>
        <w:ind w:left="360"/>
        <w:jc w:val="both"/>
        <w:rPr>
          <w:rFonts w:ascii="Times New Roman" w:hAnsi="Times New Roman" w:cs="Times New Roman"/>
          <w:spacing w:val="-1"/>
        </w:rPr>
      </w:pPr>
      <w:r w:rsidRPr="000865C0">
        <w:rPr>
          <w:rFonts w:ascii="Times New Roman" w:hAnsi="Times New Roman" w:cs="Times New Roman"/>
          <w:spacing w:val="-1"/>
        </w:rPr>
        <w:t xml:space="preserve">(3)  </w:t>
      </w:r>
      <w:r w:rsidRPr="000865C0">
        <w:rPr>
          <w:rFonts w:ascii="Times New Roman" w:hAnsi="Times New Roman" w:cs="Times New Roman"/>
          <w:i/>
          <w:iCs/>
          <w:spacing w:val="-1"/>
        </w:rPr>
        <w:t>State User Compliance</w:t>
      </w:r>
      <w:r w:rsidRPr="000865C0">
        <w:rPr>
          <w:rFonts w:ascii="Times New Roman" w:hAnsi="Times New Roman" w:cs="Times New Roman"/>
          <w:spacing w:val="-1"/>
        </w:rPr>
        <w:t>.  The State shall use commercially</w:t>
      </w:r>
      <w:r w:rsidR="00321EFC" w:rsidRPr="000865C0">
        <w:rPr>
          <w:rFonts w:ascii="Times New Roman" w:hAnsi="Times New Roman" w:cs="Times New Roman"/>
          <w:spacing w:val="-1"/>
        </w:rPr>
        <w:t>-</w:t>
      </w:r>
      <w:r w:rsidRPr="000865C0">
        <w:rPr>
          <w:rFonts w:ascii="Times New Roman" w:hAnsi="Times New Roman" w:cs="Times New Roman"/>
          <w:spacing w:val="-1"/>
        </w:rPr>
        <w:t>reasonable efforts to ensure that its users comply with all of the terms and conditions of the Contract.</w:t>
      </w:r>
    </w:p>
    <w:p w14:paraId="54BF7339" w14:textId="5256E0B2" w:rsidR="00B57C2D" w:rsidRDefault="00B57C2D" w:rsidP="001E3756">
      <w:pPr>
        <w:pStyle w:val="BodyText"/>
        <w:widowControl/>
        <w:tabs>
          <w:tab w:val="left" w:pos="720"/>
        </w:tabs>
        <w:spacing w:after="240"/>
        <w:ind w:left="360"/>
        <w:jc w:val="both"/>
        <w:rPr>
          <w:rFonts w:ascii="Times New Roman" w:hAnsi="Times New Roman" w:cs="Times New Roman"/>
          <w:spacing w:val="-1"/>
        </w:rPr>
      </w:pPr>
      <w:r w:rsidRPr="000865C0">
        <w:rPr>
          <w:rFonts w:ascii="Times New Roman" w:hAnsi="Times New Roman" w:cs="Times New Roman"/>
          <w:spacing w:val="-1"/>
        </w:rPr>
        <w:t xml:space="preserve">(4)  </w:t>
      </w:r>
      <w:r w:rsidRPr="000865C0">
        <w:rPr>
          <w:rFonts w:ascii="Times New Roman" w:hAnsi="Times New Roman" w:cs="Times New Roman"/>
          <w:i/>
          <w:iCs/>
          <w:spacing w:val="-1"/>
        </w:rPr>
        <w:t>No Reverse Engineering</w:t>
      </w:r>
      <w:r w:rsidRPr="000865C0">
        <w:rPr>
          <w:rFonts w:ascii="Times New Roman" w:hAnsi="Times New Roman" w:cs="Times New Roman"/>
          <w:spacing w:val="-1"/>
        </w:rPr>
        <w:t>.  The State shall not reverse engineer, decompile, disassemble, or otherwise attempt to derive source code or other trade secrets from any of the software or applications</w:t>
      </w:r>
      <w:r w:rsidR="00046E4A">
        <w:rPr>
          <w:rFonts w:ascii="Times New Roman" w:hAnsi="Times New Roman" w:cs="Times New Roman"/>
          <w:spacing w:val="-1"/>
        </w:rPr>
        <w:t xml:space="preserve"> that the Contractor provides to the State in association with the Service</w:t>
      </w:r>
      <w:r w:rsidRPr="000865C0">
        <w:rPr>
          <w:rFonts w:ascii="Times New Roman" w:hAnsi="Times New Roman" w:cs="Times New Roman"/>
          <w:spacing w:val="-1"/>
        </w:rPr>
        <w:t>.</w:t>
      </w:r>
    </w:p>
    <w:p w14:paraId="512A59F0" w14:textId="72534CE1" w:rsidR="006D3714" w:rsidRPr="008F0A3E" w:rsidRDefault="00277C89" w:rsidP="006715CD">
      <w:pPr>
        <w:pStyle w:val="BodyText"/>
        <w:widowControl/>
        <w:numPr>
          <w:ilvl w:val="0"/>
          <w:numId w:val="2"/>
        </w:numPr>
        <w:tabs>
          <w:tab w:val="left" w:pos="360"/>
        </w:tabs>
        <w:spacing w:after="240"/>
        <w:ind w:left="0" w:firstLine="0"/>
        <w:jc w:val="both"/>
        <w:rPr>
          <w:rFonts w:ascii="Times New Roman" w:hAnsi="Times New Roman" w:cs="Times New Roman"/>
        </w:rPr>
      </w:pPr>
      <w:r>
        <w:rPr>
          <w:rFonts w:ascii="Times New Roman" w:hAnsi="Times New Roman" w:cs="Times New Roman"/>
          <w:b/>
          <w:bCs/>
          <w:spacing w:val="-1"/>
        </w:rPr>
        <w:tab/>
      </w:r>
      <w:r w:rsidR="0077122C" w:rsidRPr="008F0A3E">
        <w:rPr>
          <w:rFonts w:ascii="Times New Roman" w:hAnsi="Times New Roman" w:cs="Times New Roman"/>
          <w:b/>
          <w:bCs/>
          <w:spacing w:val="-1"/>
        </w:rPr>
        <w:t>Data</w:t>
      </w:r>
      <w:r w:rsidR="006D3714" w:rsidRPr="008F0A3E">
        <w:rPr>
          <w:rFonts w:ascii="Times New Roman" w:hAnsi="Times New Roman" w:cs="Times New Roman"/>
          <w:b/>
          <w:bCs/>
          <w:spacing w:val="-1"/>
        </w:rPr>
        <w:t xml:space="preserve"> </w:t>
      </w:r>
      <w:r w:rsidR="00FC7DE8" w:rsidRPr="008F0A3E">
        <w:rPr>
          <w:rFonts w:ascii="Times New Roman" w:hAnsi="Times New Roman" w:cs="Times New Roman"/>
          <w:b/>
          <w:bCs/>
          <w:spacing w:val="-1"/>
        </w:rPr>
        <w:t xml:space="preserve">Privacy and </w:t>
      </w:r>
      <w:r w:rsidR="00D74D56" w:rsidRPr="008F0A3E">
        <w:rPr>
          <w:rFonts w:ascii="Times New Roman" w:hAnsi="Times New Roman" w:cs="Times New Roman"/>
          <w:b/>
          <w:bCs/>
          <w:spacing w:val="-1"/>
        </w:rPr>
        <w:t>Security</w:t>
      </w:r>
      <w:r w:rsidR="00583ADD" w:rsidRPr="008F0A3E">
        <w:rPr>
          <w:rFonts w:ascii="Times New Roman" w:hAnsi="Times New Roman" w:cs="Times New Roman"/>
          <w:b/>
          <w:bCs/>
          <w:spacing w:val="-1"/>
        </w:rPr>
        <w:t>.</w:t>
      </w:r>
      <w:r w:rsidR="00583ADD" w:rsidRPr="008F0A3E">
        <w:rPr>
          <w:rFonts w:ascii="Times New Roman" w:hAnsi="Times New Roman" w:cs="Times New Roman"/>
          <w:spacing w:val="-1"/>
        </w:rPr>
        <w:t xml:space="preserve">  </w:t>
      </w:r>
      <w:r w:rsidR="00496677" w:rsidRPr="008F0A3E">
        <w:rPr>
          <w:rFonts w:ascii="Times New Roman" w:hAnsi="Times New Roman" w:cs="Times New Roman"/>
          <w:spacing w:val="-2"/>
        </w:rPr>
        <w:t>T</w:t>
      </w:r>
      <w:r w:rsidR="00FF1ABA" w:rsidRPr="008F0A3E">
        <w:rPr>
          <w:rFonts w:ascii="Times New Roman" w:hAnsi="Times New Roman" w:cs="Times New Roman"/>
          <w:spacing w:val="-1"/>
        </w:rPr>
        <w:t>he Contractor</w:t>
      </w:r>
      <w:r w:rsidR="006D3714" w:rsidRPr="008F0A3E">
        <w:rPr>
          <w:rFonts w:ascii="Times New Roman" w:hAnsi="Times New Roman" w:cs="Times New Roman"/>
          <w:spacing w:val="-2"/>
        </w:rPr>
        <w:t xml:space="preserve"> </w:t>
      </w:r>
      <w:r w:rsidR="00220303" w:rsidRPr="008F0A3E">
        <w:rPr>
          <w:rFonts w:ascii="Times New Roman" w:hAnsi="Times New Roman" w:cs="Times New Roman"/>
          <w:spacing w:val="-2"/>
        </w:rPr>
        <w:t xml:space="preserve">understands that it is responsible for </w:t>
      </w:r>
      <w:r w:rsidR="00A34D11" w:rsidRPr="008F0A3E">
        <w:rPr>
          <w:rFonts w:ascii="Times New Roman" w:hAnsi="Times New Roman" w:cs="Times New Roman"/>
        </w:rPr>
        <w:t>ensur</w:t>
      </w:r>
      <w:r w:rsidR="00220303" w:rsidRPr="008F0A3E">
        <w:rPr>
          <w:rFonts w:ascii="Times New Roman" w:hAnsi="Times New Roman" w:cs="Times New Roman"/>
        </w:rPr>
        <w:t>ing</w:t>
      </w:r>
      <w:r w:rsidR="006D3714" w:rsidRPr="008F0A3E">
        <w:rPr>
          <w:rFonts w:ascii="Times New Roman" w:hAnsi="Times New Roman" w:cs="Times New Roman"/>
          <w:spacing w:val="-1"/>
        </w:rPr>
        <w:t xml:space="preserve"> the</w:t>
      </w:r>
      <w:r w:rsidR="006D3714" w:rsidRPr="008F0A3E">
        <w:rPr>
          <w:rFonts w:ascii="Times New Roman" w:hAnsi="Times New Roman" w:cs="Times New Roman"/>
          <w:spacing w:val="-2"/>
        </w:rPr>
        <w:t xml:space="preserve"> </w:t>
      </w:r>
      <w:r w:rsidR="003739D6" w:rsidRPr="008F0A3E">
        <w:rPr>
          <w:rFonts w:ascii="Times New Roman" w:hAnsi="Times New Roman" w:cs="Times New Roman"/>
          <w:spacing w:val="-2"/>
        </w:rPr>
        <w:t>confidenti</w:t>
      </w:r>
      <w:r w:rsidR="006D3714" w:rsidRPr="008F0A3E">
        <w:rPr>
          <w:rFonts w:ascii="Times New Roman" w:hAnsi="Times New Roman" w:cs="Times New Roman"/>
          <w:spacing w:val="-1"/>
        </w:rPr>
        <w:t>ality</w:t>
      </w:r>
      <w:r w:rsidR="008B270D" w:rsidRPr="008F0A3E">
        <w:rPr>
          <w:rFonts w:ascii="Times New Roman" w:hAnsi="Times New Roman" w:cs="Times New Roman"/>
          <w:spacing w:val="-1"/>
        </w:rPr>
        <w:t xml:space="preserve"> and</w:t>
      </w:r>
      <w:r w:rsidR="006D3714" w:rsidRPr="008F0A3E">
        <w:rPr>
          <w:rFonts w:ascii="Times New Roman" w:hAnsi="Times New Roman" w:cs="Times New Roman"/>
        </w:rPr>
        <w:t xml:space="preserve"> </w:t>
      </w:r>
      <w:r w:rsidR="006D3714" w:rsidRPr="008F0A3E">
        <w:rPr>
          <w:rFonts w:ascii="Times New Roman" w:hAnsi="Times New Roman" w:cs="Times New Roman"/>
          <w:spacing w:val="-1"/>
        </w:rPr>
        <w:t xml:space="preserve">integrity </w:t>
      </w:r>
      <w:r w:rsidR="006D3714" w:rsidRPr="008F0A3E">
        <w:rPr>
          <w:rFonts w:ascii="Times New Roman" w:hAnsi="Times New Roman" w:cs="Times New Roman"/>
        </w:rPr>
        <w:t>of</w:t>
      </w:r>
      <w:r w:rsidR="006D3714" w:rsidRPr="008F0A3E">
        <w:rPr>
          <w:rFonts w:ascii="Times New Roman" w:hAnsi="Times New Roman" w:cs="Times New Roman"/>
          <w:spacing w:val="-3"/>
        </w:rPr>
        <w:t xml:space="preserve"> </w:t>
      </w:r>
      <w:r w:rsidR="00B116E0" w:rsidRPr="008F0A3E">
        <w:rPr>
          <w:rFonts w:ascii="Times New Roman" w:hAnsi="Times New Roman" w:cs="Times New Roman"/>
          <w:spacing w:val="-3"/>
        </w:rPr>
        <w:t>the</w:t>
      </w:r>
      <w:r w:rsidR="0077122C" w:rsidRPr="008F0A3E">
        <w:rPr>
          <w:rFonts w:ascii="Times New Roman" w:hAnsi="Times New Roman" w:cs="Times New Roman"/>
          <w:spacing w:val="-1"/>
        </w:rPr>
        <w:t xml:space="preserve"> Data</w:t>
      </w:r>
      <w:r w:rsidR="00496677" w:rsidRPr="008F0A3E">
        <w:rPr>
          <w:rFonts w:ascii="Times New Roman" w:hAnsi="Times New Roman" w:cs="Times New Roman"/>
          <w:spacing w:val="-3"/>
        </w:rPr>
        <w:t>.</w:t>
      </w:r>
      <w:r w:rsidR="00496677" w:rsidRPr="008F0A3E">
        <w:rPr>
          <w:rFonts w:ascii="Times New Roman" w:hAnsi="Times New Roman" w:cs="Times New Roman"/>
        </w:rPr>
        <w:t xml:space="preserve">  To this end</w:t>
      </w:r>
      <w:r w:rsidR="004B5B16" w:rsidRPr="008F0A3E">
        <w:rPr>
          <w:rFonts w:ascii="Times New Roman" w:hAnsi="Times New Roman" w:cs="Times New Roman"/>
        </w:rPr>
        <w:t xml:space="preserve">, </w:t>
      </w:r>
      <w:r w:rsidR="00496677" w:rsidRPr="008F0A3E">
        <w:rPr>
          <w:rFonts w:ascii="Times New Roman" w:hAnsi="Times New Roman" w:cs="Times New Roman"/>
        </w:rPr>
        <w:t>the Contractor</w:t>
      </w:r>
      <w:r w:rsidR="006D3714" w:rsidRPr="008F0A3E">
        <w:rPr>
          <w:rFonts w:ascii="Times New Roman" w:hAnsi="Times New Roman" w:cs="Times New Roman"/>
          <w:spacing w:val="-1"/>
        </w:rPr>
        <w:t xml:space="preserve"> </w:t>
      </w:r>
      <w:r w:rsidR="004B5B16" w:rsidRPr="008F0A3E">
        <w:rPr>
          <w:rFonts w:ascii="Times New Roman" w:hAnsi="Times New Roman" w:cs="Times New Roman"/>
          <w:spacing w:val="-1"/>
        </w:rPr>
        <w:t xml:space="preserve">agrees to the </w:t>
      </w:r>
      <w:r w:rsidR="006D3714" w:rsidRPr="008F0A3E">
        <w:rPr>
          <w:rFonts w:ascii="Times New Roman" w:hAnsi="Times New Roman" w:cs="Times New Roman"/>
          <w:spacing w:val="-1"/>
        </w:rPr>
        <w:t>following</w:t>
      </w:r>
      <w:r w:rsidR="00FB2206" w:rsidRPr="008F0A3E">
        <w:rPr>
          <w:rFonts w:ascii="Times New Roman" w:hAnsi="Times New Roman" w:cs="Times New Roman"/>
          <w:spacing w:val="-1"/>
        </w:rPr>
        <w:t>,</w:t>
      </w:r>
      <w:r w:rsidR="00FB2206" w:rsidRPr="008F0A3E">
        <w:rPr>
          <w:rFonts w:ascii="Times New Roman" w:hAnsi="Times New Roman" w:cs="Times New Roman"/>
        </w:rPr>
        <w:t xml:space="preserve"> e</w:t>
      </w:r>
      <w:r w:rsidR="00FB2206" w:rsidRPr="008F0A3E">
        <w:rPr>
          <w:rFonts w:ascii="Times New Roman" w:hAnsi="Times New Roman" w:cs="Times New Roman"/>
          <w:spacing w:val="-1"/>
        </w:rPr>
        <w:t>xcept as is otherwise provided in the SOW or an SLA:</w:t>
      </w:r>
    </w:p>
    <w:p w14:paraId="1BE55E6F" w14:textId="7A836CCA" w:rsidR="00B33E0E" w:rsidRPr="008F0A3E" w:rsidRDefault="00692B0E" w:rsidP="006715CD">
      <w:pPr>
        <w:pStyle w:val="BodyText"/>
        <w:widowControl/>
        <w:numPr>
          <w:ilvl w:val="1"/>
          <w:numId w:val="2"/>
        </w:numPr>
        <w:tabs>
          <w:tab w:val="left" w:pos="360"/>
        </w:tabs>
        <w:spacing w:after="240"/>
        <w:ind w:left="0" w:firstLine="0"/>
        <w:jc w:val="both"/>
        <w:rPr>
          <w:rFonts w:ascii="Times New Roman" w:hAnsi="Times New Roman" w:cs="Times New Roman"/>
        </w:rPr>
      </w:pPr>
      <w:r w:rsidRPr="008F0A3E">
        <w:rPr>
          <w:rFonts w:ascii="Times New Roman" w:hAnsi="Times New Roman" w:cs="Times New Roman"/>
          <w:spacing w:val="-1"/>
          <w:u w:val="single"/>
        </w:rPr>
        <w:t>Encryption</w:t>
      </w:r>
      <w:r w:rsidRPr="008F0A3E">
        <w:rPr>
          <w:rFonts w:ascii="Times New Roman" w:hAnsi="Times New Roman" w:cs="Times New Roman"/>
          <w:spacing w:val="-1"/>
        </w:rPr>
        <w:t xml:space="preserve">.  </w:t>
      </w:r>
      <w:r w:rsidR="00CC0D72" w:rsidRPr="008F0A3E">
        <w:rPr>
          <w:rFonts w:ascii="Times New Roman" w:hAnsi="Times New Roman" w:cs="Times New Roman"/>
          <w:spacing w:val="-1"/>
        </w:rPr>
        <w:t>T</w:t>
      </w:r>
      <w:r w:rsidRPr="008F0A3E">
        <w:rPr>
          <w:rFonts w:ascii="Times New Roman" w:hAnsi="Times New Roman" w:cs="Times New Roman"/>
          <w:spacing w:val="-1"/>
        </w:rPr>
        <w:t xml:space="preserve">he </w:t>
      </w:r>
      <w:r w:rsidR="0029043A" w:rsidRPr="008F0A3E">
        <w:rPr>
          <w:rFonts w:ascii="Times New Roman" w:hAnsi="Times New Roman" w:cs="Times New Roman"/>
          <w:spacing w:val="-1"/>
        </w:rPr>
        <w:t>Contractor shall ensure that industry</w:t>
      </w:r>
      <w:r w:rsidR="00321EFC" w:rsidRPr="008F0A3E">
        <w:rPr>
          <w:rFonts w:ascii="Times New Roman" w:hAnsi="Times New Roman" w:cs="Times New Roman"/>
          <w:spacing w:val="-1"/>
        </w:rPr>
        <w:t>-</w:t>
      </w:r>
      <w:r w:rsidR="0029043A" w:rsidRPr="008F0A3E">
        <w:rPr>
          <w:rFonts w:ascii="Times New Roman" w:hAnsi="Times New Roman" w:cs="Times New Roman"/>
          <w:spacing w:val="-1"/>
        </w:rPr>
        <w:t xml:space="preserve">standard encryption techniques are used to protect the </w:t>
      </w:r>
      <w:r w:rsidRPr="008F0A3E">
        <w:rPr>
          <w:rFonts w:ascii="Times New Roman" w:hAnsi="Times New Roman" w:cs="Times New Roman"/>
          <w:spacing w:val="-1"/>
        </w:rPr>
        <w:t xml:space="preserve">Data to a degree that meets or exceeds the standards which are required by the ISF – including </w:t>
      </w:r>
      <w:r w:rsidR="00E81F4A">
        <w:rPr>
          <w:rFonts w:ascii="Times New Roman" w:hAnsi="Times New Roman" w:cs="Times New Roman"/>
          <w:spacing w:val="-1"/>
        </w:rPr>
        <w:t>IOT</w:t>
      </w:r>
      <w:r w:rsidR="00196130">
        <w:rPr>
          <w:rFonts w:ascii="Times New Roman" w:hAnsi="Times New Roman" w:cs="Times New Roman"/>
          <w:spacing w:val="-1"/>
        </w:rPr>
        <w:t>’s</w:t>
      </w:r>
      <w:r w:rsidRPr="008F0A3E">
        <w:rPr>
          <w:rFonts w:ascii="Times New Roman" w:hAnsi="Times New Roman" w:cs="Times New Roman"/>
          <w:spacing w:val="-1"/>
        </w:rPr>
        <w:t xml:space="preserve"> data encryption standard, IOT-CS-SEC-003 – with the State maintaining exclusive control of all encryption keying material.</w:t>
      </w:r>
      <w:r w:rsidRPr="008F0A3E">
        <w:rPr>
          <w:rFonts w:ascii="Times New Roman" w:hAnsi="Times New Roman" w:cs="Times New Roman"/>
        </w:rPr>
        <w:t xml:space="preserve"> </w:t>
      </w:r>
    </w:p>
    <w:p w14:paraId="50124781" w14:textId="77777777" w:rsidR="00904A74" w:rsidRPr="008F0A3E" w:rsidRDefault="00904A74" w:rsidP="00CC62E2">
      <w:pPr>
        <w:pStyle w:val="BodyText"/>
        <w:widowControl/>
        <w:numPr>
          <w:ilvl w:val="1"/>
          <w:numId w:val="2"/>
        </w:numPr>
        <w:tabs>
          <w:tab w:val="left" w:pos="360"/>
        </w:tabs>
        <w:spacing w:after="240"/>
        <w:ind w:left="0" w:firstLine="0"/>
        <w:jc w:val="both"/>
        <w:rPr>
          <w:rFonts w:ascii="Times New Roman" w:hAnsi="Times New Roman" w:cs="Times New Roman"/>
        </w:rPr>
      </w:pPr>
      <w:r w:rsidRPr="008F0A3E">
        <w:rPr>
          <w:rFonts w:ascii="Times New Roman" w:hAnsi="Times New Roman" w:cs="Times New Roman"/>
          <w:spacing w:val="-1"/>
          <w:u w:val="single"/>
        </w:rPr>
        <w:t>Location</w:t>
      </w:r>
      <w:r w:rsidRPr="008F0A3E">
        <w:rPr>
          <w:rFonts w:ascii="Times New Roman" w:hAnsi="Times New Roman" w:cs="Times New Roman"/>
        </w:rPr>
        <w:t xml:space="preserve">.  </w:t>
      </w:r>
      <w:r w:rsidRPr="008F0A3E">
        <w:rPr>
          <w:rFonts w:ascii="Times New Roman" w:hAnsi="Times New Roman" w:cs="Times New Roman"/>
          <w:spacing w:val="-1"/>
        </w:rPr>
        <w:t>The Data shall be stored, processed, and maintained</w:t>
      </w:r>
      <w:r w:rsidRPr="008F0A3E">
        <w:rPr>
          <w:rFonts w:ascii="Times New Roman" w:hAnsi="Times New Roman" w:cs="Times New Roman"/>
        </w:rPr>
        <w:t xml:space="preserve"> </w:t>
      </w:r>
      <w:r w:rsidRPr="008F0A3E">
        <w:rPr>
          <w:rFonts w:ascii="Times New Roman" w:hAnsi="Times New Roman" w:cs="Times New Roman"/>
          <w:spacing w:val="-1"/>
        </w:rPr>
        <w:t>on secure servers in locked data cabinets in secure facilities that are located</w:t>
      </w:r>
      <w:r w:rsidRPr="008F0A3E">
        <w:rPr>
          <w:rFonts w:ascii="Times New Roman" w:hAnsi="Times New Roman" w:cs="Times New Roman"/>
        </w:rPr>
        <w:t xml:space="preserve"> with</w:t>
      </w:r>
      <w:r w:rsidRPr="008F0A3E">
        <w:rPr>
          <w:rFonts w:ascii="Times New Roman" w:hAnsi="Times New Roman" w:cs="Times New Roman"/>
          <w:spacing w:val="-1"/>
        </w:rPr>
        <w:t>in</w:t>
      </w:r>
      <w:r w:rsidRPr="008F0A3E">
        <w:rPr>
          <w:rFonts w:ascii="Times New Roman" w:hAnsi="Times New Roman" w:cs="Times New Roman"/>
          <w:spacing w:val="-3"/>
        </w:rPr>
        <w:t xml:space="preserve"> </w:t>
      </w:r>
      <w:r w:rsidRPr="008F0A3E">
        <w:rPr>
          <w:rFonts w:ascii="Times New Roman" w:hAnsi="Times New Roman" w:cs="Times New Roman"/>
          <w:spacing w:val="-1"/>
        </w:rPr>
        <w:t>the</w:t>
      </w:r>
      <w:r w:rsidRPr="008F0A3E">
        <w:rPr>
          <w:rFonts w:ascii="Times New Roman" w:hAnsi="Times New Roman" w:cs="Times New Roman"/>
          <w:spacing w:val="1"/>
        </w:rPr>
        <w:t xml:space="preserve"> continental </w:t>
      </w:r>
      <w:r w:rsidRPr="008F0A3E">
        <w:rPr>
          <w:rFonts w:ascii="Times New Roman" w:hAnsi="Times New Roman" w:cs="Times New Roman"/>
          <w:spacing w:val="-1"/>
        </w:rPr>
        <w:t>United States.  The Data</w:t>
      </w:r>
      <w:r w:rsidRPr="008F0A3E">
        <w:rPr>
          <w:rFonts w:ascii="Times New Roman" w:hAnsi="Times New Roman" w:cs="Times New Roman"/>
          <w:spacing w:val="-3"/>
        </w:rPr>
        <w:t xml:space="preserve"> shall not be stored </w:t>
      </w:r>
      <w:r w:rsidRPr="008F0A3E">
        <w:rPr>
          <w:rFonts w:ascii="Times New Roman" w:hAnsi="Times New Roman" w:cs="Times New Roman"/>
        </w:rPr>
        <w:t>on</w:t>
      </w:r>
      <w:r w:rsidRPr="008F0A3E">
        <w:rPr>
          <w:rFonts w:ascii="Times New Roman" w:hAnsi="Times New Roman" w:cs="Times New Roman"/>
          <w:spacing w:val="-1"/>
        </w:rPr>
        <w:t xml:space="preserve"> portable</w:t>
      </w:r>
      <w:r w:rsidRPr="008F0A3E">
        <w:rPr>
          <w:rFonts w:ascii="Times New Roman" w:hAnsi="Times New Roman" w:cs="Times New Roman"/>
          <w:spacing w:val="1"/>
        </w:rPr>
        <w:t xml:space="preserve"> </w:t>
      </w:r>
      <w:r w:rsidRPr="008F0A3E">
        <w:rPr>
          <w:rFonts w:ascii="Times New Roman" w:hAnsi="Times New Roman" w:cs="Times New Roman"/>
          <w:spacing w:val="-1"/>
        </w:rPr>
        <w:t>devices – including smartphones, tablets, laptops, and desktop</w:t>
      </w:r>
      <w:r w:rsidRPr="008F0A3E">
        <w:rPr>
          <w:rFonts w:ascii="Times New Roman" w:hAnsi="Times New Roman" w:cs="Times New Roman"/>
        </w:rPr>
        <w:t xml:space="preserve"> </w:t>
      </w:r>
      <w:r w:rsidRPr="008F0A3E">
        <w:rPr>
          <w:rFonts w:ascii="Times New Roman" w:hAnsi="Times New Roman" w:cs="Times New Roman"/>
          <w:spacing w:val="-1"/>
        </w:rPr>
        <w:t xml:space="preserve">computers.  </w:t>
      </w:r>
      <w:r>
        <w:rPr>
          <w:rFonts w:ascii="Times New Roman" w:hAnsi="Times New Roman" w:cs="Times New Roman"/>
          <w:spacing w:val="-1"/>
        </w:rPr>
        <w:t>Support for the</w:t>
      </w:r>
      <w:r w:rsidRPr="00152EEF">
        <w:rPr>
          <w:rFonts w:ascii="Times New Roman" w:hAnsi="Times New Roman"/>
          <w:spacing w:val="-1"/>
        </w:rPr>
        <w:t xml:space="preserve"> </w:t>
      </w:r>
      <w:r w:rsidRPr="008F0A3E">
        <w:rPr>
          <w:rFonts w:ascii="Times New Roman" w:hAnsi="Times New Roman" w:cs="Times New Roman"/>
          <w:spacing w:val="-1"/>
        </w:rPr>
        <w:t>Service</w:t>
      </w:r>
      <w:r w:rsidRPr="008F0A3E">
        <w:rPr>
          <w:rFonts w:ascii="Times New Roman" w:hAnsi="Times New Roman" w:cs="Times New Roman"/>
        </w:rPr>
        <w:t xml:space="preserve"> shall be provided </w:t>
      </w:r>
      <w:r w:rsidRPr="008F0A3E">
        <w:rPr>
          <w:rFonts w:ascii="Times New Roman" w:hAnsi="Times New Roman" w:cs="Times New Roman"/>
          <w:spacing w:val="-1"/>
        </w:rPr>
        <w:t>from locations</w:t>
      </w:r>
      <w:r w:rsidRPr="008F0A3E">
        <w:rPr>
          <w:rFonts w:ascii="Times New Roman" w:hAnsi="Times New Roman" w:cs="Times New Roman"/>
        </w:rPr>
        <w:t xml:space="preserve"> with</w:t>
      </w:r>
      <w:r w:rsidRPr="008F0A3E">
        <w:rPr>
          <w:rFonts w:ascii="Times New Roman" w:hAnsi="Times New Roman" w:cs="Times New Roman"/>
          <w:spacing w:val="-1"/>
        </w:rPr>
        <w:t>in</w:t>
      </w:r>
      <w:r w:rsidRPr="008F0A3E">
        <w:rPr>
          <w:rFonts w:ascii="Times New Roman" w:hAnsi="Times New Roman" w:cs="Times New Roman"/>
          <w:spacing w:val="-3"/>
        </w:rPr>
        <w:t xml:space="preserve"> </w:t>
      </w:r>
      <w:r w:rsidRPr="008F0A3E">
        <w:rPr>
          <w:rFonts w:ascii="Times New Roman" w:hAnsi="Times New Roman" w:cs="Times New Roman"/>
          <w:spacing w:val="-1"/>
        </w:rPr>
        <w:t>the</w:t>
      </w:r>
      <w:r w:rsidRPr="008F0A3E">
        <w:rPr>
          <w:rFonts w:ascii="Times New Roman" w:hAnsi="Times New Roman" w:cs="Times New Roman"/>
          <w:spacing w:val="1"/>
        </w:rPr>
        <w:t xml:space="preserve"> continental </w:t>
      </w:r>
      <w:r w:rsidRPr="008F0A3E">
        <w:rPr>
          <w:rFonts w:ascii="Times New Roman" w:hAnsi="Times New Roman" w:cs="Times New Roman"/>
          <w:spacing w:val="-1"/>
        </w:rPr>
        <w:t>United States</w:t>
      </w:r>
      <w:r>
        <w:rPr>
          <w:rFonts w:ascii="Times New Roman" w:hAnsi="Times New Roman" w:cs="Times New Roman"/>
          <w:spacing w:val="-1"/>
        </w:rPr>
        <w:t xml:space="preserve"> </w:t>
      </w:r>
      <w:r w:rsidRPr="001D4B1C">
        <w:rPr>
          <w:rFonts w:ascii="Times New Roman" w:hAnsi="Times New Roman" w:cs="Times New Roman"/>
          <w:spacing w:val="-1"/>
        </w:rPr>
        <w:t>by citizens of the United States</w:t>
      </w:r>
      <w:r w:rsidRPr="008F0A3E">
        <w:rPr>
          <w:rFonts w:ascii="Times New Roman" w:hAnsi="Times New Roman" w:cs="Times New Roman"/>
          <w:spacing w:val="-1"/>
        </w:rPr>
        <w:t>.</w:t>
      </w:r>
    </w:p>
    <w:p w14:paraId="4339DB35" w14:textId="0DB00DCC" w:rsidR="00B33E0E" w:rsidRPr="008F0A3E" w:rsidRDefault="00B33E0E" w:rsidP="006715CD">
      <w:pPr>
        <w:pStyle w:val="BodyText"/>
        <w:widowControl/>
        <w:numPr>
          <w:ilvl w:val="1"/>
          <w:numId w:val="2"/>
        </w:numPr>
        <w:tabs>
          <w:tab w:val="left" w:pos="360"/>
        </w:tabs>
        <w:spacing w:after="240"/>
        <w:ind w:left="0" w:firstLine="0"/>
        <w:jc w:val="both"/>
        <w:rPr>
          <w:rFonts w:ascii="Times New Roman" w:hAnsi="Times New Roman" w:cs="Times New Roman"/>
        </w:rPr>
      </w:pPr>
      <w:r w:rsidRPr="008F0A3E">
        <w:rPr>
          <w:rFonts w:ascii="Times New Roman" w:hAnsi="Times New Roman" w:cs="Times New Roman"/>
          <w:spacing w:val="-1"/>
          <w:u w:val="single"/>
        </w:rPr>
        <w:t>No Us</w:t>
      </w:r>
      <w:r w:rsidR="0067116A">
        <w:rPr>
          <w:rFonts w:ascii="Times New Roman" w:hAnsi="Times New Roman" w:cs="Times New Roman"/>
          <w:spacing w:val="-1"/>
          <w:u w:val="single"/>
        </w:rPr>
        <w:t>e</w:t>
      </w:r>
      <w:r w:rsidRPr="008F0A3E">
        <w:rPr>
          <w:rFonts w:ascii="Times New Roman" w:hAnsi="Times New Roman" w:cs="Times New Roman"/>
          <w:spacing w:val="-1"/>
          <w:u w:val="single"/>
        </w:rPr>
        <w:t xml:space="preserve"> for Nonstate Purposes</w:t>
      </w:r>
      <w:r w:rsidRPr="008F0A3E">
        <w:rPr>
          <w:rFonts w:ascii="Times New Roman" w:hAnsi="Times New Roman" w:cs="Times New Roman"/>
          <w:spacing w:val="-1"/>
        </w:rPr>
        <w:t>.  The Data may not be copied, disclosed, retained</w:t>
      </w:r>
      <w:r w:rsidR="00A10041">
        <w:rPr>
          <w:rFonts w:ascii="Times New Roman" w:hAnsi="Times New Roman" w:cs="Times New Roman"/>
          <w:spacing w:val="-1"/>
        </w:rPr>
        <w:t xml:space="preserve">, </w:t>
      </w:r>
      <w:r w:rsidR="00E0143B">
        <w:rPr>
          <w:rFonts w:ascii="Times New Roman" w:hAnsi="Times New Roman" w:cs="Times New Roman"/>
          <w:spacing w:val="-1"/>
        </w:rPr>
        <w:t>produced</w:t>
      </w:r>
      <w:r w:rsidR="002B165B">
        <w:rPr>
          <w:rFonts w:ascii="Times New Roman" w:hAnsi="Times New Roman" w:cs="Times New Roman"/>
          <w:spacing w:val="-1"/>
        </w:rPr>
        <w:t>,</w:t>
      </w:r>
      <w:r w:rsidR="00E0143B">
        <w:rPr>
          <w:rFonts w:ascii="Times New Roman" w:hAnsi="Times New Roman" w:cs="Times New Roman"/>
          <w:spacing w:val="-1"/>
        </w:rPr>
        <w:t xml:space="preserve"> </w:t>
      </w:r>
      <w:r w:rsidR="00A10041">
        <w:rPr>
          <w:rFonts w:ascii="Times New Roman" w:hAnsi="Times New Roman" w:cs="Times New Roman"/>
          <w:spacing w:val="-1"/>
        </w:rPr>
        <w:t>or sold</w:t>
      </w:r>
      <w:r w:rsidRPr="008F0A3E">
        <w:rPr>
          <w:rFonts w:ascii="Times New Roman" w:hAnsi="Times New Roman" w:cs="Times New Roman"/>
          <w:spacing w:val="-1"/>
        </w:rPr>
        <w:t xml:space="preserve"> by the Contractor</w:t>
      </w:r>
      <w:r w:rsidR="00F761A6">
        <w:rPr>
          <w:rFonts w:ascii="Times New Roman" w:hAnsi="Times New Roman" w:cs="Times New Roman"/>
          <w:spacing w:val="-1"/>
        </w:rPr>
        <w:t xml:space="preserve">, without the State’s prior written consent, </w:t>
      </w:r>
      <w:r w:rsidRPr="008F0A3E">
        <w:rPr>
          <w:rFonts w:ascii="Times New Roman" w:hAnsi="Times New Roman" w:cs="Times New Roman"/>
          <w:spacing w:val="-1"/>
        </w:rPr>
        <w:t>for use in transactions that do not in</w:t>
      </w:r>
      <w:r w:rsidR="00437AA5">
        <w:rPr>
          <w:rFonts w:ascii="Times New Roman" w:hAnsi="Times New Roman" w:cs="Times New Roman"/>
          <w:spacing w:val="-1"/>
        </w:rPr>
        <w:t>volve</w:t>
      </w:r>
      <w:r w:rsidRPr="008F0A3E">
        <w:rPr>
          <w:rFonts w:ascii="Times New Roman" w:hAnsi="Times New Roman" w:cs="Times New Roman"/>
          <w:spacing w:val="-1"/>
        </w:rPr>
        <w:t xml:space="preserve"> the State.  The Contractor must not use any information collected in connection with the Service for any purpose other than fulfilling its obligations under the Contract.</w:t>
      </w:r>
      <w:r w:rsidR="0047558A">
        <w:rPr>
          <w:rFonts w:ascii="Times New Roman" w:hAnsi="Times New Roman" w:cs="Times New Roman"/>
          <w:spacing w:val="-1"/>
        </w:rPr>
        <w:t xml:space="preserve">  </w:t>
      </w:r>
      <w:r w:rsidR="006E1A4D">
        <w:rPr>
          <w:rFonts w:ascii="Times New Roman" w:hAnsi="Times New Roman" w:cs="Times New Roman"/>
          <w:spacing w:val="-1"/>
        </w:rPr>
        <w:t>I</w:t>
      </w:r>
      <w:r w:rsidR="00437AA5">
        <w:rPr>
          <w:rFonts w:ascii="Times New Roman" w:hAnsi="Times New Roman" w:cs="Times New Roman"/>
          <w:spacing w:val="-1"/>
        </w:rPr>
        <w:t>f</w:t>
      </w:r>
      <w:r w:rsidR="006E1A4D">
        <w:rPr>
          <w:rFonts w:ascii="Times New Roman" w:hAnsi="Times New Roman" w:cs="Times New Roman"/>
          <w:spacing w:val="-1"/>
        </w:rPr>
        <w:t xml:space="preserve"> the </w:t>
      </w:r>
      <w:r w:rsidR="0047558A">
        <w:rPr>
          <w:rFonts w:ascii="Times New Roman" w:hAnsi="Times New Roman" w:cs="Times New Roman"/>
          <w:spacing w:val="-1"/>
        </w:rPr>
        <w:t>Contract</w:t>
      </w:r>
      <w:r w:rsidR="006E1A4D">
        <w:rPr>
          <w:rFonts w:ascii="Times New Roman" w:hAnsi="Times New Roman" w:cs="Times New Roman"/>
          <w:spacing w:val="-1"/>
        </w:rPr>
        <w:t>or receiv</w:t>
      </w:r>
      <w:r w:rsidR="00BE2F80">
        <w:rPr>
          <w:rFonts w:ascii="Times New Roman" w:hAnsi="Times New Roman" w:cs="Times New Roman"/>
          <w:spacing w:val="-1"/>
        </w:rPr>
        <w:t xml:space="preserve">es a </w:t>
      </w:r>
      <w:r w:rsidR="00EE3DB7">
        <w:rPr>
          <w:rFonts w:ascii="Times New Roman" w:hAnsi="Times New Roman" w:cs="Times New Roman"/>
          <w:spacing w:val="-1"/>
        </w:rPr>
        <w:t xml:space="preserve">legal or investigative </w:t>
      </w:r>
      <w:r w:rsidR="00B11110">
        <w:rPr>
          <w:rFonts w:ascii="Times New Roman" w:hAnsi="Times New Roman" w:cs="Times New Roman"/>
          <w:spacing w:val="-1"/>
        </w:rPr>
        <w:t>demand</w:t>
      </w:r>
      <w:r w:rsidR="00EE3DB7">
        <w:rPr>
          <w:rFonts w:ascii="Times New Roman" w:hAnsi="Times New Roman" w:cs="Times New Roman"/>
          <w:spacing w:val="-1"/>
        </w:rPr>
        <w:t xml:space="preserve"> c</w:t>
      </w:r>
      <w:r w:rsidR="00FF5D88">
        <w:rPr>
          <w:rFonts w:ascii="Times New Roman" w:hAnsi="Times New Roman" w:cs="Times New Roman"/>
          <w:spacing w:val="-1"/>
        </w:rPr>
        <w:t>alling for</w:t>
      </w:r>
      <w:r w:rsidR="002325DB">
        <w:rPr>
          <w:rFonts w:ascii="Times New Roman" w:hAnsi="Times New Roman" w:cs="Times New Roman"/>
          <w:spacing w:val="-1"/>
        </w:rPr>
        <w:t xml:space="preserve"> </w:t>
      </w:r>
      <w:r w:rsidR="002B165B">
        <w:rPr>
          <w:rFonts w:ascii="Times New Roman" w:hAnsi="Times New Roman" w:cs="Times New Roman"/>
          <w:spacing w:val="-1"/>
        </w:rPr>
        <w:t xml:space="preserve">production of </w:t>
      </w:r>
      <w:r w:rsidR="002325DB">
        <w:rPr>
          <w:rFonts w:ascii="Times New Roman" w:hAnsi="Times New Roman" w:cs="Times New Roman"/>
          <w:spacing w:val="-1"/>
        </w:rPr>
        <w:t xml:space="preserve">the Data, </w:t>
      </w:r>
      <w:r w:rsidR="004101FD">
        <w:rPr>
          <w:rFonts w:ascii="Times New Roman" w:hAnsi="Times New Roman" w:cs="Times New Roman"/>
          <w:spacing w:val="-1"/>
        </w:rPr>
        <w:t xml:space="preserve">the </w:t>
      </w:r>
      <w:r w:rsidR="002325DB">
        <w:rPr>
          <w:rFonts w:ascii="Times New Roman" w:hAnsi="Times New Roman" w:cs="Times New Roman"/>
          <w:spacing w:val="-1"/>
        </w:rPr>
        <w:t>Contractor</w:t>
      </w:r>
      <w:r w:rsidR="00FF5D88">
        <w:rPr>
          <w:rFonts w:ascii="Times New Roman" w:hAnsi="Times New Roman" w:cs="Times New Roman"/>
          <w:spacing w:val="-1"/>
        </w:rPr>
        <w:t xml:space="preserve"> </w:t>
      </w:r>
      <w:r w:rsidR="007E066F">
        <w:rPr>
          <w:rFonts w:ascii="Times New Roman" w:hAnsi="Times New Roman" w:cs="Times New Roman"/>
          <w:spacing w:val="-1"/>
        </w:rPr>
        <w:t>sha</w:t>
      </w:r>
      <w:r w:rsidR="001E3CEF" w:rsidRPr="00937396">
        <w:rPr>
          <w:rFonts w:ascii="Times New Roman" w:hAnsi="Times New Roman" w:cs="Times New Roman"/>
          <w:spacing w:val="-1"/>
        </w:rPr>
        <w:t xml:space="preserve">ll provide prompt written notice to the </w:t>
      </w:r>
      <w:r w:rsidR="00500AEE">
        <w:rPr>
          <w:rFonts w:ascii="Times New Roman" w:hAnsi="Times New Roman" w:cs="Times New Roman"/>
          <w:spacing w:val="-1"/>
        </w:rPr>
        <w:t xml:space="preserve">state </w:t>
      </w:r>
      <w:r w:rsidR="00A871B5">
        <w:rPr>
          <w:rFonts w:ascii="Times New Roman" w:hAnsi="Times New Roman" w:cs="Times New Roman"/>
          <w:spacing w:val="-1"/>
        </w:rPr>
        <w:t xml:space="preserve">contacts who are identified in the Contract and </w:t>
      </w:r>
      <w:r w:rsidR="001E3CEF" w:rsidRPr="00937396">
        <w:rPr>
          <w:rFonts w:ascii="Times New Roman" w:hAnsi="Times New Roman" w:cs="Times New Roman"/>
          <w:spacing w:val="-1"/>
        </w:rPr>
        <w:t xml:space="preserve">cooperate with the State’s efforts to obtain an appropriate protective order or other reasonable assurance that </w:t>
      </w:r>
      <w:r w:rsidR="00B51E3D">
        <w:rPr>
          <w:rFonts w:ascii="Times New Roman" w:hAnsi="Times New Roman" w:cs="Times New Roman"/>
          <w:spacing w:val="-1"/>
        </w:rPr>
        <w:t>the</w:t>
      </w:r>
      <w:r w:rsidR="00B51E3D" w:rsidRPr="00937396">
        <w:rPr>
          <w:rFonts w:ascii="Times New Roman" w:hAnsi="Times New Roman" w:cs="Times New Roman"/>
          <w:spacing w:val="-1"/>
        </w:rPr>
        <w:t xml:space="preserve"> </w:t>
      </w:r>
      <w:r w:rsidR="001E3CEF" w:rsidRPr="00937396">
        <w:rPr>
          <w:rFonts w:ascii="Times New Roman" w:hAnsi="Times New Roman" w:cs="Times New Roman"/>
          <w:spacing w:val="-1"/>
        </w:rPr>
        <w:t>Data will be a</w:t>
      </w:r>
      <w:r w:rsidR="00B51E3D">
        <w:rPr>
          <w:rFonts w:ascii="Times New Roman" w:hAnsi="Times New Roman" w:cs="Times New Roman"/>
          <w:spacing w:val="-1"/>
        </w:rPr>
        <w:t xml:space="preserve">fforded </w:t>
      </w:r>
      <w:r w:rsidR="001E3CEF" w:rsidRPr="00937396">
        <w:rPr>
          <w:rFonts w:ascii="Times New Roman" w:hAnsi="Times New Roman" w:cs="Times New Roman"/>
          <w:spacing w:val="-1"/>
        </w:rPr>
        <w:t>confidential treatment</w:t>
      </w:r>
      <w:r w:rsidR="00A871B5">
        <w:rPr>
          <w:rFonts w:ascii="Times New Roman" w:hAnsi="Times New Roman" w:cs="Times New Roman"/>
          <w:spacing w:val="-1"/>
        </w:rPr>
        <w:t>.</w:t>
      </w:r>
    </w:p>
    <w:p w14:paraId="5BC9E093" w14:textId="1BA38DA6" w:rsidR="007B4D20" w:rsidRPr="008F0A3E" w:rsidRDefault="003E01EE" w:rsidP="006715CD">
      <w:pPr>
        <w:pStyle w:val="ListParagraph"/>
        <w:widowControl/>
        <w:numPr>
          <w:ilvl w:val="1"/>
          <w:numId w:val="2"/>
        </w:numPr>
        <w:tabs>
          <w:tab w:val="left" w:pos="360"/>
        </w:tabs>
        <w:spacing w:after="240"/>
        <w:ind w:left="0" w:firstLine="0"/>
        <w:jc w:val="both"/>
        <w:rPr>
          <w:rFonts w:ascii="Times New Roman" w:hAnsi="Times New Roman" w:cs="Times New Roman"/>
          <w:spacing w:val="-1"/>
        </w:rPr>
      </w:pPr>
      <w:r w:rsidRPr="008F0A3E">
        <w:rPr>
          <w:rFonts w:ascii="Times New Roman" w:eastAsia="Calibri" w:hAnsi="Times New Roman" w:cs="Times New Roman"/>
          <w:u w:val="single"/>
        </w:rPr>
        <w:lastRenderedPageBreak/>
        <w:t>Limited Access and Use</w:t>
      </w:r>
      <w:r w:rsidRPr="008F0A3E">
        <w:rPr>
          <w:rFonts w:ascii="Times New Roman" w:eastAsia="Calibri" w:hAnsi="Times New Roman" w:cs="Times New Roman"/>
        </w:rPr>
        <w:t xml:space="preserve">.  </w:t>
      </w:r>
      <w:r w:rsidR="00A840FC" w:rsidRPr="008F0A3E">
        <w:rPr>
          <w:rFonts w:ascii="Times New Roman" w:eastAsia="Calibri" w:hAnsi="Times New Roman" w:cs="Times New Roman"/>
        </w:rPr>
        <w:t>A</w:t>
      </w:r>
      <w:r w:rsidR="00277E11" w:rsidRPr="008F0A3E">
        <w:rPr>
          <w:rFonts w:ascii="Times New Roman" w:hAnsi="Times New Roman" w:cs="Times New Roman"/>
          <w:spacing w:val="-1"/>
        </w:rPr>
        <w:t xml:space="preserve">ccess </w:t>
      </w:r>
      <w:r w:rsidR="00A840FC" w:rsidRPr="008F0A3E">
        <w:rPr>
          <w:rFonts w:ascii="Times New Roman" w:hAnsi="Times New Roman" w:cs="Times New Roman"/>
          <w:spacing w:val="-1"/>
        </w:rPr>
        <w:t xml:space="preserve">to the Data </w:t>
      </w:r>
      <w:r w:rsidR="006C1F40" w:rsidRPr="008F0A3E">
        <w:rPr>
          <w:rFonts w:ascii="Times New Roman" w:hAnsi="Times New Roman" w:cs="Times New Roman"/>
          <w:spacing w:val="-1"/>
        </w:rPr>
        <w:t>shall</w:t>
      </w:r>
      <w:r w:rsidR="00A840FC" w:rsidRPr="008F0A3E">
        <w:rPr>
          <w:rFonts w:ascii="Times New Roman" w:hAnsi="Times New Roman" w:cs="Times New Roman"/>
          <w:spacing w:val="-1"/>
        </w:rPr>
        <w:t xml:space="preserve"> be </w:t>
      </w:r>
      <w:r w:rsidR="00277E11" w:rsidRPr="008F0A3E">
        <w:rPr>
          <w:rFonts w:ascii="Times New Roman" w:hAnsi="Times New Roman" w:cs="Times New Roman"/>
          <w:spacing w:val="-1"/>
        </w:rPr>
        <w:t xml:space="preserve">restricted to </w:t>
      </w:r>
      <w:r w:rsidR="00A93B66" w:rsidRPr="008F0A3E">
        <w:rPr>
          <w:rFonts w:ascii="Times New Roman" w:hAnsi="Times New Roman" w:cs="Times New Roman"/>
          <w:spacing w:val="-1"/>
        </w:rPr>
        <w:t>those employees</w:t>
      </w:r>
      <w:r w:rsidR="00277E11" w:rsidRPr="008F0A3E">
        <w:rPr>
          <w:rFonts w:ascii="Times New Roman" w:hAnsi="Times New Roman" w:cs="Times New Roman"/>
          <w:spacing w:val="-1"/>
        </w:rPr>
        <w:t xml:space="preserve"> and agents of the Contractor who have a need for access in connection with the </w:t>
      </w:r>
      <w:r w:rsidR="002D7E74" w:rsidRPr="008F0A3E">
        <w:rPr>
          <w:rFonts w:ascii="Times New Roman" w:hAnsi="Times New Roman" w:cs="Times New Roman"/>
          <w:spacing w:val="-1"/>
        </w:rPr>
        <w:t xml:space="preserve">operation or support of the </w:t>
      </w:r>
      <w:r w:rsidR="00277E11" w:rsidRPr="008F0A3E">
        <w:rPr>
          <w:rFonts w:ascii="Times New Roman" w:hAnsi="Times New Roman" w:cs="Times New Roman"/>
          <w:spacing w:val="-1"/>
        </w:rPr>
        <w:t>Service</w:t>
      </w:r>
      <w:r w:rsidR="00A840FC" w:rsidRPr="008F0A3E">
        <w:rPr>
          <w:rFonts w:ascii="Times New Roman" w:hAnsi="Times New Roman" w:cs="Times New Roman"/>
          <w:spacing w:val="-1"/>
        </w:rPr>
        <w:t>.  T</w:t>
      </w:r>
      <w:r w:rsidR="003478C3" w:rsidRPr="008F0A3E">
        <w:rPr>
          <w:rFonts w:ascii="Times New Roman" w:eastAsia="Calibri" w:hAnsi="Times New Roman" w:cs="Times New Roman"/>
        </w:rPr>
        <w:t>he</w:t>
      </w:r>
      <w:r w:rsidR="00A840FC" w:rsidRPr="008F0A3E">
        <w:rPr>
          <w:rFonts w:ascii="Times New Roman" w:eastAsia="Calibri" w:hAnsi="Times New Roman" w:cs="Times New Roman"/>
        </w:rPr>
        <w:t>se individuals</w:t>
      </w:r>
      <w:r w:rsidR="003478C3" w:rsidRPr="008F0A3E">
        <w:rPr>
          <w:rFonts w:ascii="Times New Roman" w:eastAsia="Calibri" w:hAnsi="Times New Roman" w:cs="Times New Roman"/>
        </w:rPr>
        <w:t xml:space="preserve"> </w:t>
      </w:r>
      <w:r w:rsidR="006C1F40" w:rsidRPr="008F0A3E">
        <w:rPr>
          <w:rFonts w:ascii="Times New Roman" w:eastAsia="Calibri" w:hAnsi="Times New Roman" w:cs="Times New Roman"/>
        </w:rPr>
        <w:t>shall</w:t>
      </w:r>
      <w:r w:rsidR="003478C3" w:rsidRPr="008F0A3E">
        <w:rPr>
          <w:rFonts w:ascii="Times New Roman" w:eastAsia="Calibri" w:hAnsi="Times New Roman" w:cs="Times New Roman"/>
        </w:rPr>
        <w:t xml:space="preserve"> not access the Data, except (1) as is necessary to provide the Service, (2) in response to </w:t>
      </w:r>
      <w:r w:rsidR="00180921">
        <w:rPr>
          <w:rFonts w:ascii="Times New Roman" w:eastAsia="Calibri" w:hAnsi="Times New Roman" w:cs="Times New Roman"/>
        </w:rPr>
        <w:t>s</w:t>
      </w:r>
      <w:r w:rsidR="003478C3" w:rsidRPr="008F0A3E">
        <w:rPr>
          <w:rFonts w:ascii="Times New Roman" w:eastAsia="Calibri" w:hAnsi="Times New Roman" w:cs="Times New Roman"/>
        </w:rPr>
        <w:t>ervice-related or technical issues, or (3) at the State’s written request</w:t>
      </w:r>
      <w:r w:rsidR="00A840FC" w:rsidRPr="008F0A3E">
        <w:rPr>
          <w:rFonts w:ascii="Times New Roman" w:eastAsia="Calibri" w:hAnsi="Times New Roman" w:cs="Times New Roman"/>
        </w:rPr>
        <w:t xml:space="preserve">.  </w:t>
      </w:r>
      <w:r w:rsidR="00C639C3" w:rsidRPr="008F0A3E">
        <w:rPr>
          <w:rFonts w:ascii="Times New Roman" w:eastAsia="Calibri" w:hAnsi="Times New Roman" w:cs="Times New Roman"/>
        </w:rPr>
        <w:t xml:space="preserve">The Contractor shall maintain multi-factor </w:t>
      </w:r>
      <w:r w:rsidR="002C3F0A">
        <w:rPr>
          <w:rFonts w:ascii="Times New Roman" w:eastAsia="Calibri" w:hAnsi="Times New Roman" w:cs="Times New Roman"/>
        </w:rPr>
        <w:t>i</w:t>
      </w:r>
      <w:r w:rsidR="004B4A9D">
        <w:rPr>
          <w:rFonts w:ascii="Times New Roman" w:eastAsia="Calibri" w:hAnsi="Times New Roman" w:cs="Times New Roman"/>
        </w:rPr>
        <w:t>dentification</w:t>
      </w:r>
      <w:r w:rsidR="002C3F0A" w:rsidRPr="008F0A3E">
        <w:rPr>
          <w:rFonts w:ascii="Times New Roman" w:eastAsia="Calibri" w:hAnsi="Times New Roman" w:cs="Times New Roman"/>
        </w:rPr>
        <w:t xml:space="preserve"> </w:t>
      </w:r>
      <w:r w:rsidR="00C639C3" w:rsidRPr="008F0A3E">
        <w:rPr>
          <w:rFonts w:ascii="Times New Roman" w:eastAsia="Calibri" w:hAnsi="Times New Roman" w:cs="Times New Roman"/>
        </w:rPr>
        <w:t>and other appropriate identification</w:t>
      </w:r>
      <w:r w:rsidR="001B4D2C">
        <w:rPr>
          <w:rFonts w:ascii="Times New Roman" w:eastAsia="Calibri" w:hAnsi="Times New Roman" w:cs="Times New Roman"/>
        </w:rPr>
        <w:t>-</w:t>
      </w:r>
      <w:r w:rsidR="00C639C3" w:rsidRPr="008F0A3E">
        <w:rPr>
          <w:rFonts w:ascii="Times New Roman" w:eastAsia="Calibri" w:hAnsi="Times New Roman" w:cs="Times New Roman"/>
        </w:rPr>
        <w:t>and</w:t>
      </w:r>
      <w:r w:rsidR="001B4D2C">
        <w:rPr>
          <w:rFonts w:ascii="Times New Roman" w:eastAsia="Calibri" w:hAnsi="Times New Roman" w:cs="Times New Roman"/>
        </w:rPr>
        <w:t>-</w:t>
      </w:r>
      <w:r w:rsidR="00C639C3" w:rsidRPr="008F0A3E">
        <w:rPr>
          <w:rFonts w:ascii="Times New Roman" w:eastAsia="Calibri" w:hAnsi="Times New Roman" w:cs="Times New Roman"/>
        </w:rPr>
        <w:t>access controls that limit access to the Data</w:t>
      </w:r>
      <w:r w:rsidR="00A93B66" w:rsidRPr="008F0A3E">
        <w:rPr>
          <w:rFonts w:ascii="Times New Roman" w:eastAsia="Calibri" w:hAnsi="Times New Roman" w:cs="Times New Roman"/>
        </w:rPr>
        <w:t>,</w:t>
      </w:r>
      <w:r w:rsidR="00C639C3" w:rsidRPr="008F0A3E">
        <w:rPr>
          <w:rFonts w:ascii="Times New Roman" w:eastAsia="Calibri" w:hAnsi="Times New Roman" w:cs="Times New Roman"/>
        </w:rPr>
        <w:t xml:space="preserve"> in accordance with the principles of least privilege and least function.</w:t>
      </w:r>
      <w:r w:rsidR="00450384" w:rsidRPr="008F0A3E">
        <w:rPr>
          <w:rFonts w:ascii="Times New Roman" w:eastAsia="Calibri" w:hAnsi="Times New Roman" w:cs="Times New Roman"/>
        </w:rPr>
        <w:t xml:space="preserve">  The</w:t>
      </w:r>
      <w:r w:rsidR="00450384" w:rsidRPr="008F0A3E">
        <w:rPr>
          <w:rFonts w:ascii="Times New Roman" w:hAnsi="Times New Roman" w:cs="Times New Roman"/>
          <w:spacing w:val="-1"/>
        </w:rPr>
        <w:t xml:space="preserve"> Data</w:t>
      </w:r>
      <w:r w:rsidR="00450384" w:rsidRPr="008F0A3E">
        <w:rPr>
          <w:rFonts w:ascii="Times New Roman" w:hAnsi="Times New Roman" w:cs="Times New Roman"/>
          <w:spacing w:val="-3"/>
        </w:rPr>
        <w:t xml:space="preserve"> shall not be accessed </w:t>
      </w:r>
      <w:r w:rsidR="00450384" w:rsidRPr="008F0A3E">
        <w:rPr>
          <w:rFonts w:ascii="Times New Roman" w:hAnsi="Times New Roman" w:cs="Times New Roman"/>
          <w:spacing w:val="-1"/>
        </w:rPr>
        <w:t>remotely</w:t>
      </w:r>
      <w:r w:rsidR="00A34D11" w:rsidRPr="008F0A3E">
        <w:rPr>
          <w:rFonts w:ascii="Times New Roman" w:hAnsi="Times New Roman" w:cs="Times New Roman"/>
          <w:spacing w:val="-1"/>
        </w:rPr>
        <w:t xml:space="preserve"> by the </w:t>
      </w:r>
      <w:r w:rsidR="00A93B66" w:rsidRPr="008F0A3E">
        <w:rPr>
          <w:rFonts w:ascii="Times New Roman" w:hAnsi="Times New Roman" w:cs="Times New Roman"/>
          <w:spacing w:val="-1"/>
        </w:rPr>
        <w:t xml:space="preserve">employees and </w:t>
      </w:r>
      <w:r w:rsidR="00A34D11" w:rsidRPr="008F0A3E">
        <w:rPr>
          <w:rFonts w:ascii="Times New Roman" w:hAnsi="Times New Roman" w:cs="Times New Roman"/>
          <w:spacing w:val="-1"/>
        </w:rPr>
        <w:t>agents of the Contractor</w:t>
      </w:r>
      <w:r w:rsidR="00450384" w:rsidRPr="008F0A3E">
        <w:rPr>
          <w:rFonts w:ascii="Times New Roman" w:hAnsi="Times New Roman" w:cs="Times New Roman"/>
          <w:spacing w:val="-1"/>
        </w:rPr>
        <w:t>,</w:t>
      </w:r>
      <w:r w:rsidR="00450384" w:rsidRPr="008F0A3E">
        <w:rPr>
          <w:rFonts w:ascii="Times New Roman" w:hAnsi="Times New Roman" w:cs="Times New Roman"/>
          <w:spacing w:val="-2"/>
        </w:rPr>
        <w:t xml:space="preserve"> except </w:t>
      </w:r>
      <w:r w:rsidR="00450384" w:rsidRPr="008F0A3E">
        <w:rPr>
          <w:rFonts w:ascii="Times New Roman" w:hAnsi="Times New Roman" w:cs="Times New Roman"/>
        </w:rPr>
        <w:t>to</w:t>
      </w:r>
      <w:r w:rsidR="00450384" w:rsidRPr="008F0A3E">
        <w:rPr>
          <w:rFonts w:ascii="Times New Roman" w:hAnsi="Times New Roman" w:cs="Times New Roman"/>
          <w:spacing w:val="-1"/>
        </w:rPr>
        <w:t xml:space="preserve"> provide</w:t>
      </w:r>
      <w:r w:rsidR="00450384" w:rsidRPr="008F0A3E">
        <w:rPr>
          <w:rFonts w:ascii="Times New Roman" w:hAnsi="Times New Roman" w:cs="Times New Roman"/>
          <w:spacing w:val="-2"/>
        </w:rPr>
        <w:t xml:space="preserve"> </w:t>
      </w:r>
      <w:r w:rsidR="00450384" w:rsidRPr="008F0A3E">
        <w:rPr>
          <w:rFonts w:ascii="Times New Roman" w:hAnsi="Times New Roman" w:cs="Times New Roman"/>
          <w:spacing w:val="-1"/>
        </w:rPr>
        <w:t>technical</w:t>
      </w:r>
      <w:r w:rsidR="00450384" w:rsidRPr="008F0A3E">
        <w:rPr>
          <w:rFonts w:ascii="Times New Roman" w:hAnsi="Times New Roman" w:cs="Times New Roman"/>
        </w:rPr>
        <w:t xml:space="preserve"> </w:t>
      </w:r>
      <w:r w:rsidR="00450384" w:rsidRPr="008F0A3E">
        <w:rPr>
          <w:rFonts w:ascii="Times New Roman" w:hAnsi="Times New Roman" w:cs="Times New Roman"/>
          <w:spacing w:val="-1"/>
        </w:rPr>
        <w:t xml:space="preserve">support to the State.  </w:t>
      </w:r>
    </w:p>
    <w:p w14:paraId="4840F927" w14:textId="5C387A02" w:rsidR="00A6011C" w:rsidRDefault="00607CEC" w:rsidP="007B4D20">
      <w:pPr>
        <w:pStyle w:val="ListParagraph"/>
        <w:widowControl/>
        <w:tabs>
          <w:tab w:val="left" w:pos="360"/>
        </w:tabs>
        <w:spacing w:after="240"/>
        <w:jc w:val="both"/>
        <w:rPr>
          <w:rFonts w:ascii="Times New Roman" w:hAnsi="Times New Roman" w:cs="Times New Roman"/>
        </w:rPr>
      </w:pPr>
      <w:r>
        <w:rPr>
          <w:rFonts w:ascii="Times New Roman" w:hAnsi="Times New Roman" w:cs="Times New Roman"/>
        </w:rPr>
        <w:t>Before</w:t>
      </w:r>
      <w:r w:rsidR="009B2729" w:rsidRPr="006B56F7">
        <w:rPr>
          <w:rFonts w:ascii="Times New Roman" w:hAnsi="Times New Roman" w:cs="Times New Roman"/>
        </w:rPr>
        <w:t xml:space="preserve"> </w:t>
      </w:r>
      <w:r w:rsidR="006C4A44" w:rsidRPr="006B56F7">
        <w:rPr>
          <w:rFonts w:ascii="Times New Roman" w:hAnsi="Times New Roman" w:cs="Times New Roman"/>
        </w:rPr>
        <w:t>providing the Service</w:t>
      </w:r>
      <w:r w:rsidR="00012AFC">
        <w:rPr>
          <w:rFonts w:ascii="Times New Roman" w:hAnsi="Times New Roman" w:cs="Times New Roman"/>
        </w:rPr>
        <w:t xml:space="preserve"> to the State</w:t>
      </w:r>
      <w:r w:rsidR="006C4A44" w:rsidRPr="006B56F7">
        <w:rPr>
          <w:rFonts w:ascii="Times New Roman" w:hAnsi="Times New Roman" w:cs="Times New Roman"/>
        </w:rPr>
        <w:t>,</w:t>
      </w:r>
      <w:r w:rsidR="006C4A44" w:rsidRPr="001D4B1C">
        <w:rPr>
          <w:rFonts w:ascii="Times New Roman" w:hAnsi="Times New Roman" w:cs="Times New Roman"/>
        </w:rPr>
        <w:t xml:space="preserve"> t</w:t>
      </w:r>
      <w:r w:rsidR="00A93B66" w:rsidRPr="008F0A3E">
        <w:rPr>
          <w:rFonts w:ascii="Times New Roman" w:hAnsi="Times New Roman" w:cs="Times New Roman"/>
        </w:rPr>
        <w:t xml:space="preserve">he Contractor </w:t>
      </w:r>
      <w:r w:rsidR="006C1F40" w:rsidRPr="008F0A3E">
        <w:rPr>
          <w:rFonts w:ascii="Times New Roman" w:hAnsi="Times New Roman" w:cs="Times New Roman"/>
        </w:rPr>
        <w:t>shall</w:t>
      </w:r>
      <w:r w:rsidR="00A93B66" w:rsidRPr="008F0A3E">
        <w:rPr>
          <w:rFonts w:ascii="Times New Roman" w:hAnsi="Times New Roman" w:cs="Times New Roman"/>
        </w:rPr>
        <w:t xml:space="preserve"> provide a list </w:t>
      </w:r>
      <w:r w:rsidR="00E62A4C">
        <w:rPr>
          <w:rFonts w:ascii="Times New Roman" w:hAnsi="Times New Roman" w:cs="Times New Roman"/>
        </w:rPr>
        <w:t>to IOT</w:t>
      </w:r>
      <w:r w:rsidR="00CE4C10">
        <w:rPr>
          <w:rFonts w:ascii="Times New Roman" w:hAnsi="Times New Roman" w:cs="Times New Roman"/>
        </w:rPr>
        <w:t xml:space="preserve"> and any Agency Contacts</w:t>
      </w:r>
      <w:r w:rsidR="00E62A4C">
        <w:rPr>
          <w:rFonts w:ascii="Times New Roman" w:hAnsi="Times New Roman" w:cs="Times New Roman"/>
        </w:rPr>
        <w:t xml:space="preserve"> </w:t>
      </w:r>
      <w:r w:rsidR="00A93B66" w:rsidRPr="008F0A3E">
        <w:rPr>
          <w:rFonts w:ascii="Times New Roman" w:hAnsi="Times New Roman" w:cs="Times New Roman"/>
        </w:rPr>
        <w:t>that identifies</w:t>
      </w:r>
      <w:r w:rsidR="00245B88">
        <w:rPr>
          <w:rFonts w:ascii="Times New Roman" w:hAnsi="Times New Roman" w:cs="Times New Roman"/>
        </w:rPr>
        <w:t xml:space="preserve"> </w:t>
      </w:r>
      <w:r w:rsidR="009B2A82">
        <w:rPr>
          <w:rFonts w:ascii="Times New Roman" w:hAnsi="Times New Roman" w:cs="Times New Roman"/>
        </w:rPr>
        <w:t xml:space="preserve">those </w:t>
      </w:r>
      <w:r w:rsidR="006F6903">
        <w:rPr>
          <w:rFonts w:ascii="Times New Roman" w:hAnsi="Times New Roman" w:cs="Times New Roman"/>
        </w:rPr>
        <w:t>of</w:t>
      </w:r>
      <w:r w:rsidR="00A93B66" w:rsidRPr="008F0A3E">
        <w:rPr>
          <w:rFonts w:ascii="Times New Roman" w:hAnsi="Times New Roman" w:cs="Times New Roman"/>
        </w:rPr>
        <w:t xml:space="preserve"> its employees and agents </w:t>
      </w:r>
      <w:r w:rsidR="00556DF1">
        <w:rPr>
          <w:rFonts w:ascii="Times New Roman" w:hAnsi="Times New Roman" w:cs="Times New Roman"/>
        </w:rPr>
        <w:t>who</w:t>
      </w:r>
      <w:r w:rsidR="00A93B66" w:rsidRPr="008F0A3E">
        <w:rPr>
          <w:rFonts w:ascii="Times New Roman" w:hAnsi="Times New Roman" w:cs="Times New Roman"/>
        </w:rPr>
        <w:t xml:space="preserve"> </w:t>
      </w:r>
      <w:r w:rsidR="00736255">
        <w:rPr>
          <w:rFonts w:ascii="Times New Roman" w:hAnsi="Times New Roman" w:cs="Times New Roman"/>
        </w:rPr>
        <w:t>will</w:t>
      </w:r>
      <w:r w:rsidR="00B33E0E" w:rsidRPr="008F0A3E">
        <w:rPr>
          <w:rFonts w:ascii="Times New Roman" w:hAnsi="Times New Roman" w:cs="Times New Roman"/>
        </w:rPr>
        <w:t xml:space="preserve"> </w:t>
      </w:r>
      <w:r w:rsidR="00A93B66" w:rsidRPr="008F0A3E">
        <w:rPr>
          <w:rFonts w:ascii="Times New Roman" w:hAnsi="Times New Roman" w:cs="Times New Roman"/>
        </w:rPr>
        <w:t>have</w:t>
      </w:r>
      <w:r w:rsidR="00D56240">
        <w:rPr>
          <w:rFonts w:ascii="Times New Roman" w:hAnsi="Times New Roman" w:cs="Times New Roman"/>
        </w:rPr>
        <w:t xml:space="preserve"> </w:t>
      </w:r>
      <w:r w:rsidR="00A93B66" w:rsidRPr="008F0A3E">
        <w:rPr>
          <w:rFonts w:ascii="Times New Roman" w:hAnsi="Times New Roman" w:cs="Times New Roman"/>
        </w:rPr>
        <w:t>access to the Data</w:t>
      </w:r>
      <w:r w:rsidR="00D56240">
        <w:rPr>
          <w:rFonts w:ascii="Times New Roman" w:hAnsi="Times New Roman" w:cs="Times New Roman"/>
        </w:rPr>
        <w:t>,</w:t>
      </w:r>
      <w:r w:rsidR="00A93B66" w:rsidRPr="008F0A3E">
        <w:rPr>
          <w:rFonts w:ascii="Times New Roman" w:hAnsi="Times New Roman" w:cs="Times New Roman"/>
        </w:rPr>
        <w:t xml:space="preserve"> or </w:t>
      </w:r>
      <w:r w:rsidR="00BD5985">
        <w:rPr>
          <w:rFonts w:ascii="Times New Roman" w:hAnsi="Times New Roman" w:cs="Times New Roman"/>
        </w:rPr>
        <w:t xml:space="preserve">the ability to </w:t>
      </w:r>
      <w:r w:rsidR="00A93B66" w:rsidRPr="008F0A3E">
        <w:rPr>
          <w:rFonts w:ascii="Times New Roman" w:hAnsi="Times New Roman" w:cs="Times New Roman"/>
        </w:rPr>
        <w:t>service the systems that maintain the Data</w:t>
      </w:r>
      <w:r w:rsidR="00245B88">
        <w:rPr>
          <w:rFonts w:ascii="Times New Roman" w:hAnsi="Times New Roman" w:cs="Times New Roman"/>
        </w:rPr>
        <w:t>, by name and IP address</w:t>
      </w:r>
      <w:r w:rsidR="00AF3341">
        <w:rPr>
          <w:rFonts w:ascii="Times New Roman" w:hAnsi="Times New Roman" w:cs="Times New Roman"/>
        </w:rPr>
        <w:t xml:space="preserve">.  </w:t>
      </w:r>
      <w:r w:rsidR="0036673A">
        <w:rPr>
          <w:rFonts w:ascii="Times New Roman" w:hAnsi="Times New Roman" w:cs="Times New Roman"/>
        </w:rPr>
        <w:t>After it has begun to provide the Service</w:t>
      </w:r>
      <w:r w:rsidR="00432402">
        <w:rPr>
          <w:rFonts w:ascii="Times New Roman" w:hAnsi="Times New Roman" w:cs="Times New Roman"/>
        </w:rPr>
        <w:t>, t</w:t>
      </w:r>
      <w:r w:rsidR="00970170">
        <w:rPr>
          <w:rFonts w:ascii="Times New Roman" w:hAnsi="Times New Roman" w:cs="Times New Roman"/>
        </w:rPr>
        <w:t xml:space="preserve">he Contractor </w:t>
      </w:r>
      <w:r w:rsidR="00970170" w:rsidRPr="00913B28">
        <w:rPr>
          <w:rFonts w:ascii="Times New Roman" w:hAnsi="Times New Roman" w:cs="Times New Roman"/>
        </w:rPr>
        <w:t>shall update the list every 90 days</w:t>
      </w:r>
      <w:r w:rsidR="00970170">
        <w:rPr>
          <w:rFonts w:ascii="Times New Roman" w:hAnsi="Times New Roman" w:cs="Times New Roman"/>
        </w:rPr>
        <w:t xml:space="preserve">.  </w:t>
      </w:r>
      <w:r w:rsidR="00FD57D9">
        <w:rPr>
          <w:rFonts w:ascii="Times New Roman" w:hAnsi="Times New Roman" w:cs="Times New Roman"/>
        </w:rPr>
        <w:t xml:space="preserve">In addition to </w:t>
      </w:r>
      <w:r w:rsidR="00E52932">
        <w:rPr>
          <w:rFonts w:ascii="Times New Roman" w:hAnsi="Times New Roman" w:cs="Times New Roman"/>
        </w:rPr>
        <w:t xml:space="preserve">identifying </w:t>
      </w:r>
      <w:r w:rsidR="00780C6D">
        <w:rPr>
          <w:rFonts w:ascii="Times New Roman" w:hAnsi="Times New Roman" w:cs="Times New Roman"/>
        </w:rPr>
        <w:t>employees and agents</w:t>
      </w:r>
      <w:r w:rsidR="002443A2">
        <w:rPr>
          <w:rFonts w:ascii="Times New Roman" w:hAnsi="Times New Roman" w:cs="Times New Roman"/>
        </w:rPr>
        <w:t>, the updated lists</w:t>
      </w:r>
      <w:r w:rsidR="0015061F">
        <w:rPr>
          <w:rFonts w:ascii="Times New Roman" w:hAnsi="Times New Roman" w:cs="Times New Roman"/>
        </w:rPr>
        <w:t xml:space="preserve"> shall in</w:t>
      </w:r>
      <w:r w:rsidR="00F97BF6">
        <w:rPr>
          <w:rFonts w:ascii="Times New Roman" w:hAnsi="Times New Roman" w:cs="Times New Roman"/>
        </w:rPr>
        <w:t>clude</w:t>
      </w:r>
      <w:r w:rsidR="00080D38">
        <w:rPr>
          <w:rFonts w:ascii="Times New Roman" w:hAnsi="Times New Roman" w:cs="Times New Roman"/>
        </w:rPr>
        <w:t xml:space="preserve"> access histor</w:t>
      </w:r>
      <w:r w:rsidR="00A72D61">
        <w:rPr>
          <w:rFonts w:ascii="Times New Roman" w:hAnsi="Times New Roman" w:cs="Times New Roman"/>
        </w:rPr>
        <w:t>ies</w:t>
      </w:r>
      <w:r w:rsidR="00080D38">
        <w:rPr>
          <w:rFonts w:ascii="Times New Roman" w:hAnsi="Times New Roman" w:cs="Times New Roman"/>
        </w:rPr>
        <w:t xml:space="preserve"> and security logs for the Data.</w:t>
      </w:r>
      <w:r w:rsidR="00FD57D9">
        <w:rPr>
          <w:rFonts w:ascii="Times New Roman" w:hAnsi="Times New Roman" w:cs="Times New Roman"/>
        </w:rPr>
        <w:t xml:space="preserve"> </w:t>
      </w:r>
    </w:p>
    <w:p w14:paraId="0AC08E2F" w14:textId="661EC4C8" w:rsidR="003E01EE" w:rsidRPr="008F0A3E" w:rsidRDefault="00A93B66" w:rsidP="006715CD">
      <w:pPr>
        <w:pStyle w:val="BodyText"/>
        <w:widowControl/>
        <w:numPr>
          <w:ilvl w:val="1"/>
          <w:numId w:val="2"/>
        </w:numPr>
        <w:tabs>
          <w:tab w:val="left" w:pos="360"/>
        </w:tabs>
        <w:spacing w:after="240"/>
        <w:ind w:left="0" w:firstLine="0"/>
        <w:jc w:val="both"/>
        <w:rPr>
          <w:rFonts w:ascii="Times New Roman" w:hAnsi="Times New Roman" w:cs="Times New Roman"/>
        </w:rPr>
      </w:pPr>
      <w:r w:rsidRPr="008F0A3E">
        <w:rPr>
          <w:rFonts w:ascii="Times New Roman" w:hAnsi="Times New Roman" w:cs="Times New Roman"/>
          <w:spacing w:val="-1"/>
          <w:u w:val="single"/>
        </w:rPr>
        <w:t xml:space="preserve">Nondisclosure Agreements, </w:t>
      </w:r>
      <w:r w:rsidR="00DB234F" w:rsidRPr="008F0A3E">
        <w:rPr>
          <w:rFonts w:ascii="Times New Roman" w:hAnsi="Times New Roman" w:cs="Times New Roman"/>
          <w:spacing w:val="-1"/>
          <w:u w:val="single"/>
        </w:rPr>
        <w:t>Background Checks</w:t>
      </w:r>
      <w:r w:rsidRPr="008F0A3E">
        <w:rPr>
          <w:rFonts w:ascii="Times New Roman" w:hAnsi="Times New Roman" w:cs="Times New Roman"/>
          <w:spacing w:val="-1"/>
          <w:u w:val="single"/>
        </w:rPr>
        <w:t>,</w:t>
      </w:r>
      <w:r w:rsidR="00DB234F" w:rsidRPr="008F0A3E">
        <w:rPr>
          <w:rFonts w:ascii="Times New Roman" w:hAnsi="Times New Roman" w:cs="Times New Roman"/>
          <w:spacing w:val="-1"/>
          <w:u w:val="single"/>
        </w:rPr>
        <w:t xml:space="preserve"> and </w:t>
      </w:r>
      <w:r w:rsidR="00730E69" w:rsidRPr="008F0A3E">
        <w:rPr>
          <w:rFonts w:ascii="Times New Roman" w:hAnsi="Times New Roman" w:cs="Times New Roman"/>
          <w:spacing w:val="-1"/>
          <w:u w:val="single"/>
        </w:rPr>
        <w:t xml:space="preserve">Security Awareness </w:t>
      </w:r>
      <w:r w:rsidR="00277E11" w:rsidRPr="008F0A3E">
        <w:rPr>
          <w:rFonts w:ascii="Times New Roman" w:hAnsi="Times New Roman" w:cs="Times New Roman"/>
          <w:spacing w:val="-1"/>
          <w:u w:val="single"/>
        </w:rPr>
        <w:t>Training</w:t>
      </w:r>
      <w:r w:rsidR="00277E11" w:rsidRPr="008F0A3E">
        <w:rPr>
          <w:rFonts w:ascii="Times New Roman" w:hAnsi="Times New Roman" w:cs="Times New Roman"/>
          <w:spacing w:val="-1"/>
        </w:rPr>
        <w:t xml:space="preserve">.  </w:t>
      </w:r>
      <w:r w:rsidR="004979D8">
        <w:rPr>
          <w:rFonts w:ascii="Times New Roman" w:hAnsi="Times New Roman" w:cs="Times New Roman"/>
          <w:spacing w:val="-1"/>
        </w:rPr>
        <w:t>The Contractor shall not permit its e</w:t>
      </w:r>
      <w:r w:rsidR="00123065">
        <w:rPr>
          <w:rFonts w:ascii="Times New Roman" w:hAnsi="Times New Roman" w:cs="Times New Roman"/>
          <w:spacing w:val="-1"/>
        </w:rPr>
        <w:t xml:space="preserve">mployees and agents </w:t>
      </w:r>
      <w:r w:rsidR="002C7B06">
        <w:rPr>
          <w:rFonts w:ascii="Times New Roman" w:hAnsi="Times New Roman" w:cs="Times New Roman"/>
          <w:spacing w:val="-1"/>
        </w:rPr>
        <w:t xml:space="preserve">to </w:t>
      </w:r>
      <w:r w:rsidR="00123065">
        <w:rPr>
          <w:rFonts w:ascii="Times New Roman" w:hAnsi="Times New Roman" w:cs="Times New Roman"/>
          <w:spacing w:val="-1"/>
        </w:rPr>
        <w:t>have access to the Data</w:t>
      </w:r>
      <w:r w:rsidR="002C7B06">
        <w:rPr>
          <w:rFonts w:ascii="Times New Roman" w:hAnsi="Times New Roman" w:cs="Times New Roman"/>
          <w:spacing w:val="-1"/>
        </w:rPr>
        <w:t xml:space="preserve"> before they have </w:t>
      </w:r>
      <w:r w:rsidR="001A2BC4" w:rsidRPr="008F0A3E">
        <w:rPr>
          <w:rFonts w:ascii="Times New Roman" w:hAnsi="Times New Roman" w:cs="Times New Roman"/>
          <w:spacing w:val="-1"/>
        </w:rPr>
        <w:t xml:space="preserve">(1) </w:t>
      </w:r>
      <w:r w:rsidRPr="008F0A3E">
        <w:rPr>
          <w:rFonts w:ascii="Times New Roman" w:hAnsi="Times New Roman" w:cs="Times New Roman"/>
          <w:spacing w:val="-1"/>
        </w:rPr>
        <w:t>sign</w:t>
      </w:r>
      <w:r w:rsidR="002C7B06">
        <w:rPr>
          <w:rFonts w:ascii="Times New Roman" w:hAnsi="Times New Roman" w:cs="Times New Roman"/>
          <w:spacing w:val="-1"/>
        </w:rPr>
        <w:t>ed</w:t>
      </w:r>
      <w:r w:rsidRPr="008F0A3E">
        <w:rPr>
          <w:rFonts w:ascii="Times New Roman" w:hAnsi="Times New Roman" w:cs="Times New Roman"/>
          <w:spacing w:val="-1"/>
        </w:rPr>
        <w:t xml:space="preserve"> commercially</w:t>
      </w:r>
      <w:r w:rsidR="007829C9" w:rsidRPr="008F0A3E">
        <w:rPr>
          <w:rFonts w:ascii="Times New Roman" w:hAnsi="Times New Roman" w:cs="Times New Roman"/>
          <w:spacing w:val="-1"/>
        </w:rPr>
        <w:t>-</w:t>
      </w:r>
      <w:r w:rsidRPr="008F0A3E">
        <w:rPr>
          <w:rFonts w:ascii="Times New Roman" w:hAnsi="Times New Roman" w:cs="Times New Roman"/>
          <w:spacing w:val="-1"/>
        </w:rPr>
        <w:t xml:space="preserve">reasonable nondisclosure agreements, (2) </w:t>
      </w:r>
      <w:r w:rsidR="002E34C7" w:rsidRPr="008F0A3E">
        <w:rPr>
          <w:rFonts w:ascii="Times New Roman" w:hAnsi="Times New Roman" w:cs="Times New Roman"/>
          <w:spacing w:val="-1"/>
        </w:rPr>
        <w:t>undergo</w:t>
      </w:r>
      <w:r w:rsidR="002C7B06">
        <w:rPr>
          <w:rFonts w:ascii="Times New Roman" w:hAnsi="Times New Roman" w:cs="Times New Roman"/>
          <w:spacing w:val="-1"/>
        </w:rPr>
        <w:t>ne</w:t>
      </w:r>
      <w:r w:rsidR="00AD1104" w:rsidRPr="008F0A3E">
        <w:rPr>
          <w:rFonts w:ascii="Times New Roman" w:hAnsi="Times New Roman" w:cs="Times New Roman"/>
          <w:spacing w:val="-1"/>
        </w:rPr>
        <w:t xml:space="preserve"> </w:t>
      </w:r>
      <w:r w:rsidR="0013606B">
        <w:rPr>
          <w:rFonts w:ascii="Times New Roman" w:hAnsi="Times New Roman" w:cs="Times New Roman"/>
          <w:spacing w:val="-1"/>
        </w:rPr>
        <w:t xml:space="preserve">the same level of background checks </w:t>
      </w:r>
      <w:r w:rsidR="00BA0ABB" w:rsidRPr="008F0A3E">
        <w:rPr>
          <w:rFonts w:ascii="Times New Roman" w:hAnsi="Times New Roman" w:cs="Times New Roman"/>
        </w:rPr>
        <w:t>that the State requires of its own employees and agents who have access to the Data</w:t>
      </w:r>
      <w:r w:rsidRPr="008F0A3E">
        <w:rPr>
          <w:rFonts w:ascii="Times New Roman" w:hAnsi="Times New Roman" w:cs="Times New Roman"/>
          <w:spacing w:val="-2"/>
        </w:rPr>
        <w:t>,</w:t>
      </w:r>
      <w:r w:rsidR="001A2BC4" w:rsidRPr="008F0A3E">
        <w:rPr>
          <w:rFonts w:ascii="Times New Roman" w:hAnsi="Times New Roman" w:cs="Times New Roman"/>
          <w:spacing w:val="-2"/>
        </w:rPr>
        <w:t xml:space="preserve"> and (</w:t>
      </w:r>
      <w:r w:rsidRPr="008F0A3E">
        <w:rPr>
          <w:rFonts w:ascii="Times New Roman" w:hAnsi="Times New Roman" w:cs="Times New Roman"/>
          <w:spacing w:val="-2"/>
        </w:rPr>
        <w:t>3</w:t>
      </w:r>
      <w:r w:rsidR="001A2BC4" w:rsidRPr="008F0A3E">
        <w:rPr>
          <w:rFonts w:ascii="Times New Roman" w:hAnsi="Times New Roman" w:cs="Times New Roman"/>
          <w:spacing w:val="-2"/>
        </w:rPr>
        <w:t xml:space="preserve">) </w:t>
      </w:r>
      <w:r w:rsidR="003E01EE" w:rsidRPr="008F0A3E">
        <w:rPr>
          <w:rFonts w:ascii="Times New Roman" w:hAnsi="Times New Roman" w:cs="Times New Roman"/>
        </w:rPr>
        <w:t>receive</w:t>
      </w:r>
      <w:r w:rsidR="002C7B06">
        <w:rPr>
          <w:rFonts w:ascii="Times New Roman" w:hAnsi="Times New Roman" w:cs="Times New Roman"/>
        </w:rPr>
        <w:t>d</w:t>
      </w:r>
      <w:r w:rsidR="003E01EE" w:rsidRPr="008F0A3E">
        <w:rPr>
          <w:rFonts w:ascii="Times New Roman" w:hAnsi="Times New Roman" w:cs="Times New Roman"/>
        </w:rPr>
        <w:t xml:space="preserve"> industry-standard annual security awareness training a</w:t>
      </w:r>
      <w:r w:rsidR="00AA3BD3" w:rsidRPr="008F0A3E">
        <w:rPr>
          <w:rFonts w:ascii="Times New Roman" w:hAnsi="Times New Roman" w:cs="Times New Roman"/>
        </w:rPr>
        <w:t>s well as</w:t>
      </w:r>
      <w:r w:rsidR="003E01EE" w:rsidRPr="008F0A3E">
        <w:rPr>
          <w:rFonts w:ascii="Times New Roman" w:hAnsi="Times New Roman" w:cs="Times New Roman"/>
        </w:rPr>
        <w:t xml:space="preserve"> </w:t>
      </w:r>
      <w:r w:rsidR="00AA3BD3" w:rsidRPr="008F0A3E">
        <w:rPr>
          <w:rFonts w:ascii="Times New Roman" w:hAnsi="Times New Roman" w:cs="Times New Roman"/>
        </w:rPr>
        <w:t xml:space="preserve">any </w:t>
      </w:r>
      <w:r w:rsidR="003E01EE" w:rsidRPr="008F0A3E">
        <w:rPr>
          <w:rFonts w:ascii="Times New Roman" w:hAnsi="Times New Roman" w:cs="Times New Roman"/>
        </w:rPr>
        <w:t xml:space="preserve">other training </w:t>
      </w:r>
      <w:r w:rsidR="001A2BC4" w:rsidRPr="008F0A3E">
        <w:rPr>
          <w:rFonts w:ascii="Times New Roman" w:hAnsi="Times New Roman" w:cs="Times New Roman"/>
        </w:rPr>
        <w:t xml:space="preserve">that </w:t>
      </w:r>
      <w:r w:rsidR="00AA3BD3" w:rsidRPr="008F0A3E">
        <w:rPr>
          <w:rFonts w:ascii="Times New Roman" w:hAnsi="Times New Roman" w:cs="Times New Roman"/>
        </w:rPr>
        <w:t>the State requires of its own employees and agents who have access to the Data</w:t>
      </w:r>
      <w:r w:rsidR="003E01EE" w:rsidRPr="008F0A3E">
        <w:rPr>
          <w:rFonts w:ascii="Times New Roman" w:hAnsi="Times New Roman" w:cs="Times New Roman"/>
        </w:rPr>
        <w:t>.</w:t>
      </w:r>
    </w:p>
    <w:p w14:paraId="6105D361" w14:textId="48221803" w:rsidR="00C65B34" w:rsidRPr="006004AC" w:rsidRDefault="00C65B34" w:rsidP="00152EEF">
      <w:pPr>
        <w:pStyle w:val="BodyText"/>
        <w:widowControl/>
        <w:numPr>
          <w:ilvl w:val="1"/>
          <w:numId w:val="2"/>
        </w:numPr>
        <w:tabs>
          <w:tab w:val="left" w:pos="360"/>
        </w:tabs>
        <w:spacing w:after="240"/>
        <w:ind w:left="0" w:firstLine="0"/>
        <w:jc w:val="both"/>
        <w:rPr>
          <w:rFonts w:ascii="Times New Roman" w:hAnsi="Times New Roman" w:cs="Times New Roman"/>
        </w:rPr>
      </w:pPr>
      <w:r w:rsidRPr="006004AC">
        <w:rPr>
          <w:rFonts w:ascii="Times New Roman" w:hAnsi="Times New Roman" w:cs="Times New Roman"/>
          <w:u w:val="single"/>
        </w:rPr>
        <w:t>Subcontractors</w:t>
      </w:r>
      <w:r>
        <w:rPr>
          <w:rFonts w:ascii="Times New Roman" w:hAnsi="Times New Roman" w:cs="Times New Roman"/>
          <w:u w:val="single"/>
        </w:rPr>
        <w:t xml:space="preserve"> and Other Agents</w:t>
      </w:r>
      <w:r w:rsidRPr="006004AC">
        <w:rPr>
          <w:rFonts w:ascii="Times New Roman" w:hAnsi="Times New Roman" w:cs="Times New Roman"/>
        </w:rPr>
        <w:t xml:space="preserve">.  The Contractor agrees that it is responsible for the acts and omissions of </w:t>
      </w:r>
      <w:r w:rsidR="00BE60E4">
        <w:rPr>
          <w:rFonts w:ascii="Times New Roman" w:hAnsi="Times New Roman" w:cs="Times New Roman"/>
        </w:rPr>
        <w:t xml:space="preserve">any subcontractors and other </w:t>
      </w:r>
      <w:r w:rsidRPr="006004AC">
        <w:rPr>
          <w:rFonts w:ascii="Times New Roman" w:hAnsi="Times New Roman" w:cs="Times New Roman"/>
        </w:rPr>
        <w:t>agents</w:t>
      </w:r>
      <w:r>
        <w:rPr>
          <w:rFonts w:ascii="Times New Roman" w:hAnsi="Times New Roman" w:cs="Times New Roman"/>
        </w:rPr>
        <w:t xml:space="preserve"> </w:t>
      </w:r>
      <w:r w:rsidR="00BE60E4">
        <w:rPr>
          <w:rFonts w:ascii="Times New Roman" w:hAnsi="Times New Roman" w:cs="Times New Roman"/>
        </w:rPr>
        <w:t>that</w:t>
      </w:r>
      <w:r w:rsidRPr="006004AC">
        <w:rPr>
          <w:rFonts w:ascii="Times New Roman" w:hAnsi="Times New Roman" w:cs="Times New Roman"/>
        </w:rPr>
        <w:t xml:space="preserve"> may be involved in the provision of the Service – including business partners or other entities or individuals </w:t>
      </w:r>
      <w:r w:rsidR="00BE60E4">
        <w:rPr>
          <w:rFonts w:ascii="Times New Roman" w:hAnsi="Times New Roman" w:cs="Times New Roman"/>
        </w:rPr>
        <w:t>that</w:t>
      </w:r>
      <w:r w:rsidRPr="006004AC">
        <w:rPr>
          <w:rFonts w:ascii="Times New Roman" w:hAnsi="Times New Roman" w:cs="Times New Roman"/>
        </w:rPr>
        <w:t xml:space="preserve"> may be a party to a joint venture or similar agreement with the Contractor </w:t>
      </w:r>
      <w:r w:rsidR="00BE60E4">
        <w:rPr>
          <w:rFonts w:ascii="Times New Roman" w:hAnsi="Times New Roman" w:cs="Times New Roman"/>
        </w:rPr>
        <w:t>or that</w:t>
      </w:r>
      <w:r w:rsidRPr="006004AC">
        <w:rPr>
          <w:rFonts w:ascii="Times New Roman" w:hAnsi="Times New Roman" w:cs="Times New Roman"/>
        </w:rPr>
        <w:t xml:space="preserve"> may be involved in any application development or operations.  </w:t>
      </w:r>
    </w:p>
    <w:p w14:paraId="015E74CE" w14:textId="41C78ED0" w:rsidR="00907496" w:rsidRPr="001A3387" w:rsidRDefault="003E01EE" w:rsidP="006715CD">
      <w:pPr>
        <w:pStyle w:val="BodyText"/>
        <w:widowControl/>
        <w:numPr>
          <w:ilvl w:val="1"/>
          <w:numId w:val="2"/>
        </w:numPr>
        <w:tabs>
          <w:tab w:val="left" w:pos="360"/>
        </w:tabs>
        <w:spacing w:after="240"/>
        <w:ind w:left="0" w:firstLine="0"/>
        <w:jc w:val="both"/>
        <w:rPr>
          <w:rFonts w:ascii="Times New Roman" w:hAnsi="Times New Roman" w:cs="Times New Roman"/>
        </w:rPr>
      </w:pPr>
      <w:r w:rsidRPr="001F1F2F">
        <w:rPr>
          <w:rFonts w:ascii="Times New Roman" w:hAnsi="Times New Roman" w:cs="Times New Roman"/>
          <w:u w:val="single"/>
        </w:rPr>
        <w:t>Vulnerability Scans and Malware Protection</w:t>
      </w:r>
      <w:r w:rsidRPr="001F1F2F">
        <w:rPr>
          <w:rFonts w:ascii="Times New Roman" w:hAnsi="Times New Roman" w:cs="Times New Roman"/>
        </w:rPr>
        <w:t xml:space="preserve">.  </w:t>
      </w:r>
      <w:r w:rsidR="00DB4CAA" w:rsidRPr="001F1F2F">
        <w:rPr>
          <w:rFonts w:ascii="Times New Roman" w:hAnsi="Times New Roman" w:cs="Times New Roman"/>
        </w:rPr>
        <w:t xml:space="preserve">The Contractor shall ensure that </w:t>
      </w:r>
      <w:r w:rsidR="00B74692" w:rsidRPr="001F1F2F">
        <w:rPr>
          <w:rFonts w:ascii="Times New Roman" w:hAnsi="Times New Roman" w:cs="Times New Roman"/>
        </w:rPr>
        <w:t xml:space="preserve">the systems, middleware, applications, and interfaces on which the Service operates </w:t>
      </w:r>
      <w:r w:rsidR="006D086C" w:rsidRPr="001F1F2F">
        <w:rPr>
          <w:rFonts w:ascii="Times New Roman" w:hAnsi="Times New Roman" w:cs="Times New Roman"/>
        </w:rPr>
        <w:t>are</w:t>
      </w:r>
      <w:r w:rsidR="00B74692" w:rsidRPr="001F1F2F">
        <w:rPr>
          <w:rFonts w:ascii="Times New Roman" w:hAnsi="Times New Roman" w:cs="Times New Roman"/>
        </w:rPr>
        <w:t xml:space="preserve"> scanned for vulnerabilities</w:t>
      </w:r>
      <w:r w:rsidR="007D4E2B" w:rsidRPr="001F1F2F">
        <w:rPr>
          <w:rFonts w:ascii="Times New Roman" w:hAnsi="Times New Roman" w:cs="Times New Roman"/>
        </w:rPr>
        <w:t xml:space="preserve"> at regular intervals</w:t>
      </w:r>
      <w:r w:rsidR="00B74692" w:rsidRPr="001F1F2F">
        <w:rPr>
          <w:rFonts w:ascii="Times New Roman" w:hAnsi="Times New Roman" w:cs="Times New Roman"/>
        </w:rPr>
        <w:t xml:space="preserve"> </w:t>
      </w:r>
      <w:r w:rsidR="00517413" w:rsidRPr="001F1F2F">
        <w:rPr>
          <w:rFonts w:ascii="Times New Roman" w:hAnsi="Times New Roman" w:cs="Times New Roman"/>
        </w:rPr>
        <w:t xml:space="preserve">as required by the ISF – including </w:t>
      </w:r>
      <w:r w:rsidR="0053539D">
        <w:rPr>
          <w:rFonts w:ascii="Times New Roman" w:hAnsi="Times New Roman" w:cs="Times New Roman"/>
        </w:rPr>
        <w:t>IOT’s</w:t>
      </w:r>
      <w:r w:rsidR="00517413" w:rsidRPr="001F1F2F">
        <w:rPr>
          <w:rFonts w:ascii="Times New Roman" w:hAnsi="Times New Roman" w:cs="Times New Roman"/>
        </w:rPr>
        <w:t xml:space="preserve"> configuration management </w:t>
      </w:r>
      <w:r w:rsidR="007D4E2B" w:rsidRPr="001F1F2F">
        <w:rPr>
          <w:rFonts w:ascii="Times New Roman" w:hAnsi="Times New Roman" w:cs="Times New Roman"/>
        </w:rPr>
        <w:t xml:space="preserve">standard </w:t>
      </w:r>
      <w:r w:rsidR="00517413" w:rsidRPr="001F1F2F">
        <w:rPr>
          <w:rFonts w:ascii="Times New Roman" w:hAnsi="Times New Roman" w:cs="Times New Roman"/>
        </w:rPr>
        <w:t xml:space="preserve">and </w:t>
      </w:r>
      <w:r w:rsidR="007D4E2B" w:rsidRPr="001F1F2F">
        <w:rPr>
          <w:rFonts w:ascii="Times New Roman" w:hAnsi="Times New Roman" w:cs="Times New Roman"/>
        </w:rPr>
        <w:t xml:space="preserve">its </w:t>
      </w:r>
      <w:r w:rsidR="00517413" w:rsidRPr="001F1F2F">
        <w:rPr>
          <w:rFonts w:ascii="Times New Roman" w:hAnsi="Times New Roman" w:cs="Times New Roman"/>
        </w:rPr>
        <w:t>system and inform</w:t>
      </w:r>
      <w:r w:rsidR="007D4E2B" w:rsidRPr="001F1F2F">
        <w:rPr>
          <w:rFonts w:ascii="Times New Roman" w:hAnsi="Times New Roman" w:cs="Times New Roman"/>
        </w:rPr>
        <w:t>ation</w:t>
      </w:r>
      <w:r w:rsidR="00517413" w:rsidRPr="001F1F2F">
        <w:rPr>
          <w:rFonts w:ascii="Times New Roman" w:hAnsi="Times New Roman" w:cs="Times New Roman"/>
        </w:rPr>
        <w:t xml:space="preserve"> integrity standard, IOT-CS-SEC-140 and IOT-CS-SEC-148 – </w:t>
      </w:r>
      <w:r w:rsidR="00907496" w:rsidRPr="001F1F2F">
        <w:rPr>
          <w:rFonts w:ascii="Times New Roman" w:hAnsi="Times New Roman" w:cs="Times New Roman"/>
        </w:rPr>
        <w:t xml:space="preserve">and that all </w:t>
      </w:r>
      <w:r w:rsidR="007F6F36" w:rsidRPr="001F1F2F">
        <w:rPr>
          <w:rFonts w:ascii="Times New Roman" w:hAnsi="Times New Roman" w:cs="Times New Roman"/>
        </w:rPr>
        <w:t>necessary</w:t>
      </w:r>
      <w:r w:rsidR="00907496" w:rsidRPr="001F1F2F">
        <w:rPr>
          <w:rFonts w:ascii="Times New Roman" w:hAnsi="Times New Roman" w:cs="Times New Roman"/>
        </w:rPr>
        <w:t xml:space="preserve"> security updates are applied</w:t>
      </w:r>
      <w:r w:rsidR="00475E38">
        <w:rPr>
          <w:rFonts w:ascii="Times New Roman" w:hAnsi="Times New Roman" w:cs="Times New Roman"/>
        </w:rPr>
        <w:t xml:space="preserve"> </w:t>
      </w:r>
      <w:r w:rsidR="002A7BFF">
        <w:rPr>
          <w:rFonts w:ascii="Times New Roman" w:hAnsi="Times New Roman" w:cs="Times New Roman"/>
        </w:rPr>
        <w:t>as soon as po</w:t>
      </w:r>
      <w:r w:rsidR="001B1D4E">
        <w:rPr>
          <w:rFonts w:ascii="Times New Roman" w:hAnsi="Times New Roman" w:cs="Times New Roman"/>
        </w:rPr>
        <w:t xml:space="preserve">ssible and no later than </w:t>
      </w:r>
      <w:r w:rsidR="00E42EAC">
        <w:rPr>
          <w:rFonts w:ascii="Times New Roman" w:hAnsi="Times New Roman" w:cs="Times New Roman"/>
        </w:rPr>
        <w:t xml:space="preserve">is warranted by </w:t>
      </w:r>
      <w:r w:rsidR="00E25FF4">
        <w:rPr>
          <w:rFonts w:ascii="Times New Roman" w:hAnsi="Times New Roman" w:cs="Times New Roman"/>
        </w:rPr>
        <w:t xml:space="preserve">industry-standard </w:t>
      </w:r>
      <w:r w:rsidR="00004190">
        <w:rPr>
          <w:rFonts w:ascii="Times New Roman" w:hAnsi="Times New Roman" w:cs="Times New Roman"/>
        </w:rPr>
        <w:t>best practices</w:t>
      </w:r>
      <w:r w:rsidR="00B74692" w:rsidRPr="001F1F2F">
        <w:rPr>
          <w:rFonts w:ascii="Times New Roman" w:hAnsi="Times New Roman" w:cs="Times New Roman"/>
        </w:rPr>
        <w:t xml:space="preserve">.  </w:t>
      </w:r>
      <w:r w:rsidR="00DB4CAA" w:rsidRPr="001F1F2F">
        <w:rPr>
          <w:rFonts w:ascii="Times New Roman" w:hAnsi="Times New Roman" w:cs="Times New Roman"/>
        </w:rPr>
        <w:t xml:space="preserve">The Contractor </w:t>
      </w:r>
      <w:r w:rsidR="006D086C" w:rsidRPr="001F1F2F">
        <w:rPr>
          <w:rFonts w:ascii="Times New Roman" w:hAnsi="Times New Roman" w:cs="Times New Roman"/>
        </w:rPr>
        <w:t xml:space="preserve">shall </w:t>
      </w:r>
      <w:r w:rsidR="00B92608">
        <w:rPr>
          <w:rFonts w:ascii="Times New Roman" w:hAnsi="Times New Roman" w:cs="Times New Roman"/>
        </w:rPr>
        <w:t>conduct</w:t>
      </w:r>
      <w:r w:rsidR="00DB4CAA" w:rsidRPr="001F1F2F">
        <w:rPr>
          <w:rFonts w:ascii="Times New Roman" w:hAnsi="Times New Roman" w:cs="Times New Roman"/>
        </w:rPr>
        <w:t xml:space="preserve"> monthly vulnerability scans </w:t>
      </w:r>
      <w:r w:rsidR="00B74692" w:rsidRPr="001F1F2F">
        <w:rPr>
          <w:rFonts w:ascii="Times New Roman" w:hAnsi="Times New Roman" w:cs="Times New Roman"/>
        </w:rPr>
        <w:t>of</w:t>
      </w:r>
      <w:r w:rsidR="00DB4CAA" w:rsidRPr="001F1F2F">
        <w:rPr>
          <w:rFonts w:ascii="Times New Roman" w:hAnsi="Times New Roman" w:cs="Times New Roman"/>
        </w:rPr>
        <w:t xml:space="preserve"> a</w:t>
      </w:r>
      <w:r w:rsidR="006D086C" w:rsidRPr="001F1F2F">
        <w:rPr>
          <w:rFonts w:ascii="Times New Roman" w:hAnsi="Times New Roman" w:cs="Times New Roman"/>
        </w:rPr>
        <w:t>ny</w:t>
      </w:r>
      <w:r w:rsidR="00DB4CAA" w:rsidRPr="001F1F2F">
        <w:rPr>
          <w:rFonts w:ascii="Times New Roman" w:hAnsi="Times New Roman" w:cs="Times New Roman"/>
        </w:rPr>
        <w:t xml:space="preserve"> public-facing interfaces with access to the Data. </w:t>
      </w:r>
      <w:r w:rsidR="00B74692" w:rsidRPr="001F1F2F">
        <w:rPr>
          <w:rFonts w:ascii="Times New Roman" w:hAnsi="Times New Roman" w:cs="Times New Roman"/>
        </w:rPr>
        <w:t xml:space="preserve"> </w:t>
      </w:r>
      <w:r w:rsidR="00907496" w:rsidRPr="001F1F2F">
        <w:rPr>
          <w:rFonts w:ascii="Times New Roman" w:hAnsi="Times New Roman" w:cs="Times New Roman"/>
        </w:rPr>
        <w:t xml:space="preserve">The Contractor shall utilize industry-standard malware protection, incorporating both signature- and </w:t>
      </w:r>
      <w:proofErr w:type="spellStart"/>
      <w:r w:rsidR="00907496" w:rsidRPr="001F1F2F">
        <w:rPr>
          <w:rFonts w:ascii="Times New Roman" w:hAnsi="Times New Roman" w:cs="Times New Roman"/>
        </w:rPr>
        <w:t>nonsignature</w:t>
      </w:r>
      <w:proofErr w:type="spellEnd"/>
      <w:r w:rsidR="00907496" w:rsidRPr="001F1F2F">
        <w:rPr>
          <w:rFonts w:ascii="Times New Roman" w:hAnsi="Times New Roman" w:cs="Times New Roman"/>
        </w:rPr>
        <w:t>-based detection mechanisms, on all systems</w:t>
      </w:r>
      <w:r w:rsidR="00907496" w:rsidRPr="001A3387">
        <w:rPr>
          <w:rFonts w:ascii="Times New Roman" w:hAnsi="Times New Roman" w:cs="Times New Roman"/>
        </w:rPr>
        <w:t xml:space="preserve"> with access to the Data. </w:t>
      </w:r>
    </w:p>
    <w:p w14:paraId="0C5AE386" w14:textId="77777777" w:rsidR="009626FF" w:rsidRPr="001A3387" w:rsidRDefault="003E01EE" w:rsidP="006715CD">
      <w:pPr>
        <w:pStyle w:val="BodyText"/>
        <w:widowControl/>
        <w:numPr>
          <w:ilvl w:val="1"/>
          <w:numId w:val="2"/>
        </w:numPr>
        <w:tabs>
          <w:tab w:val="left" w:pos="360"/>
        </w:tabs>
        <w:spacing w:after="240"/>
        <w:ind w:left="0" w:firstLine="0"/>
        <w:jc w:val="both"/>
        <w:rPr>
          <w:rFonts w:ascii="Times New Roman" w:hAnsi="Times New Roman" w:cs="Times New Roman"/>
        </w:rPr>
      </w:pPr>
      <w:r w:rsidRPr="001A3387">
        <w:rPr>
          <w:rFonts w:ascii="Times New Roman" w:hAnsi="Times New Roman" w:cs="Times New Roman"/>
          <w:u w:val="single"/>
        </w:rPr>
        <w:t>Firewalls</w:t>
      </w:r>
      <w:r w:rsidRPr="001A3387">
        <w:rPr>
          <w:rFonts w:ascii="Times New Roman" w:hAnsi="Times New Roman" w:cs="Times New Roman"/>
        </w:rPr>
        <w:t xml:space="preserve">.  </w:t>
      </w:r>
      <w:r w:rsidR="004555B6" w:rsidRPr="001A3387">
        <w:rPr>
          <w:rFonts w:ascii="Times New Roman" w:hAnsi="Times New Roman" w:cs="Times New Roman"/>
        </w:rPr>
        <w:t xml:space="preserve">The Service must utilize industry-standard firewalls regulating all data entering the internal data network from any external source </w:t>
      </w:r>
      <w:r w:rsidR="006D086C" w:rsidRPr="001A3387">
        <w:rPr>
          <w:rFonts w:ascii="Times New Roman" w:hAnsi="Times New Roman" w:cs="Times New Roman"/>
        </w:rPr>
        <w:t>that</w:t>
      </w:r>
      <w:r w:rsidR="004555B6" w:rsidRPr="001A3387">
        <w:rPr>
          <w:rFonts w:ascii="Times New Roman" w:hAnsi="Times New Roman" w:cs="Times New Roman"/>
        </w:rPr>
        <w:t xml:space="preserve"> will enforce secure connections between internal and external systems and will </w:t>
      </w:r>
      <w:r w:rsidR="006D086C" w:rsidRPr="001A3387">
        <w:rPr>
          <w:rFonts w:ascii="Times New Roman" w:hAnsi="Times New Roman" w:cs="Times New Roman"/>
        </w:rPr>
        <w:t xml:space="preserve">only </w:t>
      </w:r>
      <w:r w:rsidR="004555B6" w:rsidRPr="001A3387">
        <w:rPr>
          <w:rFonts w:ascii="Times New Roman" w:hAnsi="Times New Roman" w:cs="Times New Roman"/>
        </w:rPr>
        <w:t xml:space="preserve">permit authorized data to pass through, and the </w:t>
      </w:r>
      <w:r w:rsidR="00B74692" w:rsidRPr="001A3387">
        <w:rPr>
          <w:rFonts w:ascii="Times New Roman" w:hAnsi="Times New Roman" w:cs="Times New Roman"/>
        </w:rPr>
        <w:t>Contractor shall ensure that external connections incorporated into the Service have appropriate security controls</w:t>
      </w:r>
      <w:r w:rsidR="004555B6" w:rsidRPr="001A3387">
        <w:rPr>
          <w:rFonts w:ascii="Times New Roman" w:hAnsi="Times New Roman" w:cs="Times New Roman"/>
        </w:rPr>
        <w:t xml:space="preserve"> – including industry</w:t>
      </w:r>
      <w:r w:rsidR="006D086C" w:rsidRPr="001A3387">
        <w:rPr>
          <w:rFonts w:ascii="Times New Roman" w:hAnsi="Times New Roman" w:cs="Times New Roman"/>
        </w:rPr>
        <w:t>-</w:t>
      </w:r>
      <w:r w:rsidR="004555B6" w:rsidRPr="001A3387">
        <w:rPr>
          <w:rFonts w:ascii="Times New Roman" w:hAnsi="Times New Roman" w:cs="Times New Roman"/>
        </w:rPr>
        <w:t>standard intrusion detection and countermeasures that will detect and terminate any unauthorized activity prior to entering the firewall maintained by the Contractor.</w:t>
      </w:r>
    </w:p>
    <w:p w14:paraId="156A5760" w14:textId="068E216A" w:rsidR="00180354" w:rsidRPr="005E0B6A" w:rsidRDefault="0086158C" w:rsidP="006715CD">
      <w:pPr>
        <w:pStyle w:val="BodyText"/>
        <w:widowControl/>
        <w:numPr>
          <w:ilvl w:val="1"/>
          <w:numId w:val="2"/>
        </w:numPr>
        <w:tabs>
          <w:tab w:val="left" w:pos="360"/>
        </w:tabs>
        <w:spacing w:after="240"/>
        <w:ind w:left="0" w:firstLine="0"/>
        <w:jc w:val="both"/>
        <w:rPr>
          <w:rFonts w:ascii="Times New Roman" w:hAnsi="Times New Roman" w:cs="Times New Roman"/>
        </w:rPr>
      </w:pPr>
      <w:r w:rsidRPr="005E0B6A">
        <w:rPr>
          <w:rFonts w:ascii="Times New Roman" w:hAnsi="Times New Roman" w:cs="Times New Roman"/>
          <w:u w:val="single"/>
        </w:rPr>
        <w:t>S</w:t>
      </w:r>
      <w:r w:rsidR="009626FF" w:rsidRPr="005E0B6A">
        <w:rPr>
          <w:rFonts w:ascii="Times New Roman" w:hAnsi="Times New Roman" w:cs="Times New Roman"/>
          <w:u w:val="single"/>
        </w:rPr>
        <w:t>ystem S</w:t>
      </w:r>
      <w:r w:rsidRPr="005E0B6A">
        <w:rPr>
          <w:rFonts w:ascii="Times New Roman" w:hAnsi="Times New Roman" w:cs="Times New Roman"/>
          <w:u w:val="single"/>
        </w:rPr>
        <w:t>ecurity</w:t>
      </w:r>
      <w:r w:rsidR="009626FF" w:rsidRPr="005E0B6A">
        <w:rPr>
          <w:rFonts w:ascii="Times New Roman" w:hAnsi="Times New Roman" w:cs="Times New Roman"/>
          <w:u w:val="single"/>
        </w:rPr>
        <w:t xml:space="preserve"> Plans</w:t>
      </w:r>
      <w:r w:rsidR="009626FF" w:rsidRPr="00CC1A3E">
        <w:rPr>
          <w:rFonts w:ascii="Times New Roman" w:hAnsi="Times New Roman" w:cs="Times New Roman"/>
        </w:rPr>
        <w:t>.</w:t>
      </w:r>
      <w:r w:rsidRPr="00CC1A3E">
        <w:rPr>
          <w:rFonts w:ascii="Times New Roman" w:hAnsi="Times New Roman" w:cs="Times New Roman"/>
        </w:rPr>
        <w:t xml:space="preserve"> </w:t>
      </w:r>
      <w:r w:rsidR="009626FF" w:rsidRPr="00CC1A3E">
        <w:rPr>
          <w:rFonts w:ascii="Times New Roman" w:hAnsi="Times New Roman" w:cs="Times New Roman"/>
        </w:rPr>
        <w:t xml:space="preserve">  </w:t>
      </w:r>
      <w:r w:rsidRPr="005E0B6A">
        <w:rPr>
          <w:rFonts w:ascii="Times New Roman" w:hAnsi="Times New Roman" w:cs="Times New Roman"/>
          <w:spacing w:val="-1"/>
        </w:rPr>
        <w:t>The Contractor</w:t>
      </w:r>
      <w:r w:rsidRPr="005E0B6A">
        <w:rPr>
          <w:rFonts w:ascii="Times New Roman" w:hAnsi="Times New Roman" w:cs="Times New Roman"/>
          <w:spacing w:val="-3"/>
        </w:rPr>
        <w:t xml:space="preserve"> </w:t>
      </w:r>
      <w:r w:rsidRPr="005E0B6A">
        <w:rPr>
          <w:rFonts w:ascii="Times New Roman" w:hAnsi="Times New Roman" w:cs="Times New Roman"/>
          <w:spacing w:val="-1"/>
        </w:rPr>
        <w:t>must</w:t>
      </w:r>
      <w:r w:rsidRPr="005E0B6A">
        <w:rPr>
          <w:rFonts w:ascii="Times New Roman" w:hAnsi="Times New Roman" w:cs="Times New Roman"/>
        </w:rPr>
        <w:t xml:space="preserve"> provide</w:t>
      </w:r>
      <w:r w:rsidRPr="005E0B6A">
        <w:rPr>
          <w:rFonts w:ascii="Times New Roman" w:hAnsi="Times New Roman" w:cs="Times New Roman"/>
          <w:spacing w:val="1"/>
        </w:rPr>
        <w:t xml:space="preserve"> sufficient information to </w:t>
      </w:r>
      <w:r w:rsidR="00012401" w:rsidRPr="00BC1F9C">
        <w:rPr>
          <w:rFonts w:ascii="Times New Roman" w:hAnsi="Times New Roman" w:cs="Times New Roman"/>
          <w:spacing w:val="1"/>
        </w:rPr>
        <w:t>IOT</w:t>
      </w:r>
      <w:r w:rsidR="006D391A">
        <w:rPr>
          <w:rFonts w:ascii="Times New Roman" w:hAnsi="Times New Roman" w:cs="Times New Roman"/>
          <w:spacing w:val="1"/>
        </w:rPr>
        <w:t xml:space="preserve"> and any Agency Contact</w:t>
      </w:r>
      <w:r w:rsidR="00BC1F9C">
        <w:rPr>
          <w:rFonts w:ascii="Times New Roman" w:hAnsi="Times New Roman" w:cs="Times New Roman"/>
          <w:spacing w:val="1"/>
        </w:rPr>
        <w:t>s</w:t>
      </w:r>
      <w:r w:rsidRPr="005E0B6A">
        <w:rPr>
          <w:rFonts w:ascii="Times New Roman" w:hAnsi="Times New Roman" w:cs="Times New Roman"/>
          <w:spacing w:val="1"/>
        </w:rPr>
        <w:t xml:space="preserve"> </w:t>
      </w:r>
      <w:r w:rsidRPr="00BC1F9C">
        <w:rPr>
          <w:rFonts w:ascii="Times New Roman" w:hAnsi="Times New Roman" w:cs="Times New Roman"/>
          <w:spacing w:val="1"/>
        </w:rPr>
        <w:t>on an annual basis</w:t>
      </w:r>
      <w:r w:rsidRPr="005E0B6A">
        <w:rPr>
          <w:rFonts w:ascii="Times New Roman" w:hAnsi="Times New Roman" w:cs="Times New Roman"/>
          <w:spacing w:val="1"/>
        </w:rPr>
        <w:t xml:space="preserve"> – in the form of </w:t>
      </w:r>
      <w:r w:rsidRPr="005E0B6A">
        <w:rPr>
          <w:rFonts w:ascii="Times New Roman" w:hAnsi="Times New Roman" w:cs="Times New Roman"/>
          <w:spacing w:val="-1"/>
        </w:rPr>
        <w:t>its</w:t>
      </w:r>
      <w:r w:rsidRPr="005E0B6A">
        <w:rPr>
          <w:rFonts w:ascii="Times New Roman" w:hAnsi="Times New Roman" w:cs="Times New Roman"/>
          <w:spacing w:val="-2"/>
        </w:rPr>
        <w:t xml:space="preserve"> </w:t>
      </w:r>
      <w:r w:rsidRPr="005E0B6A">
        <w:rPr>
          <w:rFonts w:ascii="Times New Roman" w:hAnsi="Times New Roman" w:cs="Times New Roman"/>
          <w:spacing w:val="-1"/>
        </w:rPr>
        <w:t>nonproprietary system security</w:t>
      </w:r>
      <w:r w:rsidRPr="005E0B6A">
        <w:rPr>
          <w:rFonts w:ascii="Times New Roman" w:hAnsi="Times New Roman" w:cs="Times New Roman"/>
          <w:spacing w:val="1"/>
        </w:rPr>
        <w:t xml:space="preserve"> </w:t>
      </w:r>
      <w:r w:rsidRPr="005E0B6A">
        <w:rPr>
          <w:rFonts w:ascii="Times New Roman" w:hAnsi="Times New Roman" w:cs="Times New Roman"/>
          <w:spacing w:val="-1"/>
        </w:rPr>
        <w:t>plans,</w:t>
      </w:r>
      <w:r w:rsidRPr="005E0B6A">
        <w:rPr>
          <w:rFonts w:ascii="Times New Roman" w:hAnsi="Times New Roman" w:cs="Times New Roman"/>
        </w:rPr>
        <w:t xml:space="preserve"> </w:t>
      </w:r>
      <w:r w:rsidRPr="005E0B6A">
        <w:rPr>
          <w:rFonts w:ascii="Times New Roman" w:hAnsi="Times New Roman" w:cs="Times New Roman"/>
          <w:spacing w:val="-1"/>
        </w:rPr>
        <w:t>security</w:t>
      </w:r>
      <w:r w:rsidRPr="005E0B6A">
        <w:rPr>
          <w:rFonts w:ascii="Times New Roman" w:hAnsi="Times New Roman" w:cs="Times New Roman"/>
          <w:spacing w:val="1"/>
        </w:rPr>
        <w:t xml:space="preserve"> </w:t>
      </w:r>
      <w:r w:rsidRPr="005E0B6A">
        <w:rPr>
          <w:rFonts w:ascii="Times New Roman" w:hAnsi="Times New Roman" w:cs="Times New Roman"/>
          <w:spacing w:val="-1"/>
        </w:rPr>
        <w:t>processes,</w:t>
      </w:r>
      <w:r w:rsidRPr="005E0B6A">
        <w:rPr>
          <w:rFonts w:ascii="Times New Roman" w:hAnsi="Times New Roman" w:cs="Times New Roman"/>
        </w:rPr>
        <w:t xml:space="preserve"> </w:t>
      </w:r>
      <w:r w:rsidRPr="005E0B6A">
        <w:rPr>
          <w:rFonts w:ascii="Times New Roman" w:hAnsi="Times New Roman" w:cs="Times New Roman"/>
          <w:spacing w:val="-1"/>
        </w:rPr>
        <w:t>and</w:t>
      </w:r>
      <w:r w:rsidRPr="005E0B6A">
        <w:rPr>
          <w:rFonts w:ascii="Times New Roman" w:hAnsi="Times New Roman" w:cs="Times New Roman"/>
          <w:spacing w:val="-3"/>
        </w:rPr>
        <w:t xml:space="preserve"> </w:t>
      </w:r>
      <w:r w:rsidRPr="005E0B6A">
        <w:rPr>
          <w:rFonts w:ascii="Times New Roman" w:hAnsi="Times New Roman" w:cs="Times New Roman"/>
          <w:spacing w:val="-1"/>
        </w:rPr>
        <w:t>technical</w:t>
      </w:r>
      <w:r w:rsidRPr="005E0B6A">
        <w:rPr>
          <w:rFonts w:ascii="Times New Roman" w:hAnsi="Times New Roman" w:cs="Times New Roman"/>
        </w:rPr>
        <w:t xml:space="preserve"> </w:t>
      </w:r>
      <w:r w:rsidRPr="005E0B6A">
        <w:rPr>
          <w:rFonts w:ascii="Times New Roman" w:hAnsi="Times New Roman" w:cs="Times New Roman"/>
          <w:spacing w:val="-1"/>
        </w:rPr>
        <w:t>limitations</w:t>
      </w:r>
      <w:r w:rsidRPr="005E0B6A">
        <w:rPr>
          <w:rFonts w:ascii="Times New Roman" w:hAnsi="Times New Roman" w:cs="Times New Roman"/>
        </w:rPr>
        <w:t xml:space="preserve"> – for the </w:t>
      </w:r>
      <w:r w:rsidR="009626FF" w:rsidRPr="005E0B6A">
        <w:rPr>
          <w:rFonts w:ascii="Times New Roman" w:hAnsi="Times New Roman" w:cs="Times New Roman"/>
        </w:rPr>
        <w:t>parties to determine what their individual roles and responsibilities are</w:t>
      </w:r>
      <w:r w:rsidR="00C94937">
        <w:rPr>
          <w:rFonts w:ascii="Times New Roman" w:hAnsi="Times New Roman" w:cs="Times New Roman"/>
        </w:rPr>
        <w:t xml:space="preserve"> </w:t>
      </w:r>
      <w:r w:rsidR="00C94937" w:rsidRPr="003F4A5B">
        <w:rPr>
          <w:rFonts w:ascii="Times New Roman" w:hAnsi="Times New Roman" w:cs="Times New Roman"/>
        </w:rPr>
        <w:t xml:space="preserve">with regard to </w:t>
      </w:r>
      <w:r w:rsidR="00C82C59">
        <w:rPr>
          <w:rFonts w:ascii="Times New Roman" w:hAnsi="Times New Roman" w:cs="Times New Roman"/>
        </w:rPr>
        <w:t>safeguard</w:t>
      </w:r>
      <w:r w:rsidR="005904D7" w:rsidRPr="003F4A5B">
        <w:rPr>
          <w:rFonts w:ascii="Times New Roman" w:hAnsi="Times New Roman" w:cs="Times New Roman"/>
        </w:rPr>
        <w:t>ing the Data</w:t>
      </w:r>
      <w:r w:rsidR="003F4A5B">
        <w:rPr>
          <w:rFonts w:ascii="Times New Roman" w:hAnsi="Times New Roman" w:cs="Times New Roman"/>
        </w:rPr>
        <w:t xml:space="preserve"> and keeping it confidential</w:t>
      </w:r>
      <w:r w:rsidR="009626FF" w:rsidRPr="003F4A5B">
        <w:rPr>
          <w:rFonts w:ascii="Times New Roman" w:hAnsi="Times New Roman" w:cs="Times New Roman"/>
        </w:rPr>
        <w:t>.</w:t>
      </w:r>
    </w:p>
    <w:p w14:paraId="001189F2" w14:textId="3C302CB4" w:rsidR="003D5288" w:rsidRPr="005E0B6A" w:rsidRDefault="00180354" w:rsidP="006715CD">
      <w:pPr>
        <w:pStyle w:val="BodyText"/>
        <w:widowControl/>
        <w:numPr>
          <w:ilvl w:val="1"/>
          <w:numId w:val="2"/>
        </w:numPr>
        <w:tabs>
          <w:tab w:val="left" w:pos="360"/>
        </w:tabs>
        <w:spacing w:after="240"/>
        <w:ind w:left="0" w:firstLine="0"/>
        <w:jc w:val="both"/>
        <w:rPr>
          <w:rFonts w:ascii="Times New Roman" w:hAnsi="Times New Roman" w:cs="Times New Roman"/>
        </w:rPr>
      </w:pPr>
      <w:r w:rsidRPr="005E0B6A">
        <w:rPr>
          <w:rFonts w:ascii="Times New Roman" w:hAnsi="Times New Roman" w:cs="Times New Roman"/>
          <w:spacing w:val="1"/>
          <w:u w:val="single"/>
        </w:rPr>
        <w:t>Incident Response Plan</w:t>
      </w:r>
      <w:r w:rsidRPr="005E0B6A">
        <w:rPr>
          <w:rFonts w:ascii="Times New Roman" w:hAnsi="Times New Roman" w:cs="Times New Roman"/>
          <w:spacing w:val="1"/>
        </w:rPr>
        <w:t xml:space="preserve">.  The Contractor shall have an incident response plan that establishes how the Contractor will address Security Incidents and Data Breaches – including preparation, detection and analysis, containment, eradication, and recovery processes.  The Contractor shall fully cooperate with the </w:t>
      </w:r>
      <w:r w:rsidRPr="005E0B6A">
        <w:rPr>
          <w:rFonts w:ascii="Times New Roman" w:hAnsi="Times New Roman" w:cs="Times New Roman"/>
          <w:spacing w:val="1"/>
        </w:rPr>
        <w:lastRenderedPageBreak/>
        <w:t>State’s security resources and law enforcement personnel in the handling of Security Incidents and Data Breaches.</w:t>
      </w:r>
    </w:p>
    <w:p w14:paraId="211DC4C7" w14:textId="13429D01" w:rsidR="006C1F40" w:rsidRPr="00114E16" w:rsidRDefault="00BE647F" w:rsidP="006715CD">
      <w:pPr>
        <w:pStyle w:val="BodyText"/>
        <w:widowControl/>
        <w:numPr>
          <w:ilvl w:val="1"/>
          <w:numId w:val="2"/>
        </w:numPr>
        <w:tabs>
          <w:tab w:val="left" w:pos="360"/>
        </w:tabs>
        <w:spacing w:after="240"/>
        <w:ind w:left="0" w:firstLine="0"/>
        <w:jc w:val="both"/>
        <w:rPr>
          <w:rFonts w:ascii="Times New Roman" w:hAnsi="Times New Roman" w:cs="Times New Roman"/>
        </w:rPr>
      </w:pPr>
      <w:r w:rsidRPr="00114E16">
        <w:rPr>
          <w:rFonts w:ascii="Times New Roman" w:hAnsi="Times New Roman" w:cs="Times New Roman"/>
          <w:u w:val="single"/>
        </w:rPr>
        <w:t>Other Security</w:t>
      </w:r>
      <w:r w:rsidR="003E01EE" w:rsidRPr="00114E16">
        <w:rPr>
          <w:rFonts w:ascii="Times New Roman" w:hAnsi="Times New Roman" w:cs="Times New Roman"/>
          <w:u w:val="single"/>
        </w:rPr>
        <w:t xml:space="preserve"> Standards</w:t>
      </w:r>
      <w:r w:rsidR="003E01EE" w:rsidRPr="00114E16">
        <w:rPr>
          <w:rFonts w:ascii="Times New Roman" w:hAnsi="Times New Roman" w:cs="Times New Roman"/>
        </w:rPr>
        <w:t xml:space="preserve">.  </w:t>
      </w:r>
      <w:r w:rsidR="00DC3C29" w:rsidRPr="00114E16">
        <w:rPr>
          <w:rFonts w:ascii="Times New Roman" w:hAnsi="Times New Roman" w:cs="Times New Roman"/>
        </w:rPr>
        <w:t>T</w:t>
      </w:r>
      <w:r w:rsidR="00FF1ABA" w:rsidRPr="00114E16">
        <w:rPr>
          <w:rFonts w:ascii="Times New Roman" w:hAnsi="Times New Roman" w:cs="Times New Roman"/>
          <w:spacing w:val="-1"/>
        </w:rPr>
        <w:t>he Contractor</w:t>
      </w:r>
      <w:r w:rsidR="006D3714" w:rsidRPr="00114E16">
        <w:rPr>
          <w:rFonts w:ascii="Times New Roman" w:hAnsi="Times New Roman" w:cs="Times New Roman"/>
          <w:spacing w:val="-3"/>
        </w:rPr>
        <w:t xml:space="preserve"> </w:t>
      </w:r>
      <w:r w:rsidR="00824AF2" w:rsidRPr="00114E16">
        <w:rPr>
          <w:rFonts w:ascii="Times New Roman" w:hAnsi="Times New Roman" w:cs="Times New Roman"/>
          <w:spacing w:val="-3"/>
        </w:rPr>
        <w:t>sha</w:t>
      </w:r>
      <w:r w:rsidR="00220303" w:rsidRPr="00114E16">
        <w:rPr>
          <w:rFonts w:ascii="Times New Roman" w:hAnsi="Times New Roman" w:cs="Times New Roman"/>
          <w:spacing w:val="-3"/>
        </w:rPr>
        <w:t>ll</w:t>
      </w:r>
      <w:r w:rsidR="006D3714" w:rsidRPr="00114E16">
        <w:rPr>
          <w:rFonts w:ascii="Times New Roman" w:hAnsi="Times New Roman" w:cs="Times New Roman"/>
        </w:rPr>
        <w:t xml:space="preserve"> </w:t>
      </w:r>
      <w:r w:rsidR="007F6F36" w:rsidRPr="00114E16">
        <w:rPr>
          <w:rFonts w:ascii="Times New Roman" w:hAnsi="Times New Roman" w:cs="Times New Roman"/>
        </w:rPr>
        <w:t xml:space="preserve">maintain </w:t>
      </w:r>
      <w:r w:rsidR="00AA3BD3" w:rsidRPr="00114E16">
        <w:rPr>
          <w:rFonts w:ascii="Times New Roman" w:hAnsi="Times New Roman" w:cs="Times New Roman"/>
        </w:rPr>
        <w:t xml:space="preserve">all other </w:t>
      </w:r>
      <w:r w:rsidR="00AA3BD3" w:rsidRPr="00114E16">
        <w:rPr>
          <w:rFonts w:ascii="Times New Roman" w:hAnsi="Times New Roman" w:cs="Times New Roman"/>
          <w:spacing w:val="-2"/>
        </w:rPr>
        <w:t>industry-standard</w:t>
      </w:r>
      <w:r w:rsidR="006D3714" w:rsidRPr="00114E16">
        <w:rPr>
          <w:rFonts w:ascii="Times New Roman" w:hAnsi="Times New Roman" w:cs="Times New Roman"/>
          <w:spacing w:val="1"/>
        </w:rPr>
        <w:t xml:space="preserve"> </w:t>
      </w:r>
      <w:r w:rsidR="006D3714" w:rsidRPr="00114E16">
        <w:rPr>
          <w:rFonts w:ascii="Times New Roman" w:hAnsi="Times New Roman" w:cs="Times New Roman"/>
          <w:spacing w:val="-1"/>
        </w:rPr>
        <w:t>administrative,</w:t>
      </w:r>
      <w:r w:rsidR="006D3714" w:rsidRPr="00114E16">
        <w:rPr>
          <w:rFonts w:ascii="Times New Roman" w:hAnsi="Times New Roman" w:cs="Times New Roman"/>
          <w:spacing w:val="-2"/>
        </w:rPr>
        <w:t xml:space="preserve"> </w:t>
      </w:r>
      <w:r w:rsidR="006D3714" w:rsidRPr="00114E16">
        <w:rPr>
          <w:rFonts w:ascii="Times New Roman" w:hAnsi="Times New Roman" w:cs="Times New Roman"/>
          <w:spacing w:val="-1"/>
        </w:rPr>
        <w:t>technical</w:t>
      </w:r>
      <w:r w:rsidR="00B702E7" w:rsidRPr="00114E16">
        <w:rPr>
          <w:rFonts w:ascii="Times New Roman" w:hAnsi="Times New Roman" w:cs="Times New Roman"/>
          <w:spacing w:val="-1"/>
        </w:rPr>
        <w:t>,</w:t>
      </w:r>
      <w:r w:rsidR="006D3714" w:rsidRPr="00114E16">
        <w:rPr>
          <w:rFonts w:ascii="Times New Roman" w:hAnsi="Times New Roman" w:cs="Times New Roman"/>
        </w:rPr>
        <w:t xml:space="preserve"> </w:t>
      </w:r>
      <w:r w:rsidR="006D3714" w:rsidRPr="00114E16">
        <w:rPr>
          <w:rFonts w:ascii="Times New Roman" w:hAnsi="Times New Roman" w:cs="Times New Roman"/>
          <w:spacing w:val="-1"/>
        </w:rPr>
        <w:t>and</w:t>
      </w:r>
      <w:r w:rsidR="004B5B16" w:rsidRPr="00114E16">
        <w:rPr>
          <w:rFonts w:ascii="Times New Roman" w:hAnsi="Times New Roman" w:cs="Times New Roman"/>
          <w:spacing w:val="-1"/>
        </w:rPr>
        <w:t xml:space="preserve"> </w:t>
      </w:r>
      <w:r w:rsidR="006D3714" w:rsidRPr="00114E16">
        <w:rPr>
          <w:rFonts w:ascii="Times New Roman" w:hAnsi="Times New Roman" w:cs="Times New Roman"/>
          <w:spacing w:val="-1"/>
        </w:rPr>
        <w:t>organizational</w:t>
      </w:r>
      <w:r w:rsidR="006D3714" w:rsidRPr="00114E16">
        <w:rPr>
          <w:rFonts w:ascii="Times New Roman" w:hAnsi="Times New Roman" w:cs="Times New Roman"/>
          <w:spacing w:val="-3"/>
        </w:rPr>
        <w:t xml:space="preserve"> </w:t>
      </w:r>
      <w:r w:rsidR="006D3714" w:rsidRPr="00114E16">
        <w:rPr>
          <w:rFonts w:ascii="Times New Roman" w:hAnsi="Times New Roman" w:cs="Times New Roman"/>
          <w:spacing w:val="-1"/>
        </w:rPr>
        <w:t>security measures</w:t>
      </w:r>
      <w:r w:rsidR="006D3714" w:rsidRPr="00114E16">
        <w:rPr>
          <w:rFonts w:ascii="Times New Roman" w:hAnsi="Times New Roman" w:cs="Times New Roman"/>
        </w:rPr>
        <w:t xml:space="preserve"> </w:t>
      </w:r>
      <w:r w:rsidR="00AA3BD3" w:rsidRPr="00114E16">
        <w:rPr>
          <w:rFonts w:ascii="Times New Roman" w:hAnsi="Times New Roman" w:cs="Times New Roman"/>
        </w:rPr>
        <w:t xml:space="preserve">that are necessary </w:t>
      </w:r>
      <w:r w:rsidR="006D3714" w:rsidRPr="00114E16">
        <w:rPr>
          <w:rFonts w:ascii="Times New Roman" w:hAnsi="Times New Roman" w:cs="Times New Roman"/>
          <w:spacing w:val="-1"/>
        </w:rPr>
        <w:t>to</w:t>
      </w:r>
      <w:r w:rsidR="006D3714" w:rsidRPr="00114E16">
        <w:rPr>
          <w:rFonts w:ascii="Times New Roman" w:hAnsi="Times New Roman" w:cs="Times New Roman"/>
          <w:spacing w:val="1"/>
        </w:rPr>
        <w:t xml:space="preserve"> </w:t>
      </w:r>
      <w:r w:rsidR="006D3714" w:rsidRPr="00114E16">
        <w:rPr>
          <w:rFonts w:ascii="Times New Roman" w:hAnsi="Times New Roman" w:cs="Times New Roman"/>
          <w:spacing w:val="-1"/>
        </w:rPr>
        <w:t>safeguard against</w:t>
      </w:r>
      <w:r w:rsidR="006D3714" w:rsidRPr="00114E16">
        <w:rPr>
          <w:rFonts w:ascii="Times New Roman" w:hAnsi="Times New Roman" w:cs="Times New Roman"/>
          <w:spacing w:val="-2"/>
        </w:rPr>
        <w:t xml:space="preserve"> </w:t>
      </w:r>
      <w:r w:rsidR="006D3714" w:rsidRPr="00114E16">
        <w:rPr>
          <w:rFonts w:ascii="Times New Roman" w:hAnsi="Times New Roman" w:cs="Times New Roman"/>
          <w:spacing w:val="-1"/>
        </w:rPr>
        <w:t>unauthorized access</w:t>
      </w:r>
      <w:r w:rsidR="00496677" w:rsidRPr="00114E16">
        <w:rPr>
          <w:rFonts w:ascii="Times New Roman" w:hAnsi="Times New Roman" w:cs="Times New Roman"/>
          <w:spacing w:val="-1"/>
        </w:rPr>
        <w:t xml:space="preserve"> </w:t>
      </w:r>
      <w:r w:rsidR="00496677" w:rsidRPr="00E76306">
        <w:rPr>
          <w:rFonts w:ascii="Times New Roman" w:hAnsi="Times New Roman" w:cs="Times New Roman"/>
          <w:spacing w:val="-1"/>
        </w:rPr>
        <w:t>to or acquisition of</w:t>
      </w:r>
      <w:r w:rsidR="00E0288E" w:rsidRPr="00E76306">
        <w:rPr>
          <w:rFonts w:ascii="Times New Roman" w:hAnsi="Times New Roman" w:cs="Times New Roman"/>
          <w:spacing w:val="-2"/>
        </w:rPr>
        <w:t xml:space="preserve"> the Data</w:t>
      </w:r>
      <w:r w:rsidR="00583ADD" w:rsidRPr="00E76306">
        <w:rPr>
          <w:rFonts w:ascii="Times New Roman" w:hAnsi="Times New Roman" w:cs="Times New Roman"/>
          <w:spacing w:val="-1"/>
        </w:rPr>
        <w:t xml:space="preserve">.  </w:t>
      </w:r>
      <w:r w:rsidR="00AA3BD3" w:rsidRPr="00E76306">
        <w:rPr>
          <w:rFonts w:ascii="Times New Roman" w:hAnsi="Times New Roman" w:cs="Times New Roman"/>
          <w:spacing w:val="-1"/>
        </w:rPr>
        <w:t>These</w:t>
      </w:r>
      <w:r w:rsidR="006D3714" w:rsidRPr="00E76306">
        <w:rPr>
          <w:rFonts w:ascii="Times New Roman" w:hAnsi="Times New Roman" w:cs="Times New Roman"/>
          <w:spacing w:val="-4"/>
        </w:rPr>
        <w:t xml:space="preserve"> </w:t>
      </w:r>
      <w:r w:rsidR="006D3714" w:rsidRPr="00E76306">
        <w:rPr>
          <w:rFonts w:ascii="Times New Roman" w:hAnsi="Times New Roman" w:cs="Times New Roman"/>
          <w:spacing w:val="-1"/>
        </w:rPr>
        <w:t>measures</w:t>
      </w:r>
      <w:r w:rsidR="0081607C" w:rsidRPr="00E76306">
        <w:rPr>
          <w:rFonts w:ascii="Times New Roman" w:hAnsi="Times New Roman" w:cs="Times New Roman"/>
          <w:spacing w:val="-1"/>
        </w:rPr>
        <w:t xml:space="preserve"> must be compatible with</w:t>
      </w:r>
      <w:r w:rsidR="0098470A" w:rsidRPr="00E76306">
        <w:rPr>
          <w:rFonts w:ascii="Times New Roman" w:hAnsi="Times New Roman" w:cs="Times New Roman"/>
        </w:rPr>
        <w:t xml:space="preserve"> the standards</w:t>
      </w:r>
      <w:r w:rsidR="00220303" w:rsidRPr="00E76306">
        <w:rPr>
          <w:rFonts w:ascii="Times New Roman" w:hAnsi="Times New Roman" w:cs="Times New Roman"/>
        </w:rPr>
        <w:t xml:space="preserve"> required </w:t>
      </w:r>
      <w:r w:rsidR="00AA3BD3" w:rsidRPr="00E76306">
        <w:rPr>
          <w:rFonts w:ascii="Times New Roman" w:hAnsi="Times New Roman" w:cs="Times New Roman"/>
        </w:rPr>
        <w:t xml:space="preserve">by </w:t>
      </w:r>
      <w:r w:rsidR="00220303" w:rsidRPr="00E76306">
        <w:rPr>
          <w:rFonts w:ascii="Times New Roman" w:hAnsi="Times New Roman" w:cs="Times New Roman"/>
          <w:spacing w:val="-1"/>
        </w:rPr>
        <w:t xml:space="preserve">the </w:t>
      </w:r>
      <w:r w:rsidR="00AA3BD3" w:rsidRPr="00E76306">
        <w:rPr>
          <w:rFonts w:ascii="Times New Roman" w:hAnsi="Times New Roman" w:cs="Times New Roman"/>
          <w:spacing w:val="-1"/>
        </w:rPr>
        <w:t>ISF</w:t>
      </w:r>
      <w:r w:rsidRPr="00E76306">
        <w:rPr>
          <w:rFonts w:ascii="Times New Roman" w:hAnsi="Times New Roman" w:cs="Times New Roman"/>
        </w:rPr>
        <w:t xml:space="preserve"> – including </w:t>
      </w:r>
      <w:r w:rsidR="00201879" w:rsidRPr="00E76306">
        <w:rPr>
          <w:rFonts w:ascii="Times New Roman" w:hAnsi="Times New Roman" w:cs="Times New Roman"/>
        </w:rPr>
        <w:t>IOT’s</w:t>
      </w:r>
      <w:r w:rsidR="00CB5BB8" w:rsidRPr="00E76306">
        <w:rPr>
          <w:rFonts w:ascii="Times New Roman" w:hAnsi="Times New Roman" w:cs="Times New Roman"/>
        </w:rPr>
        <w:t xml:space="preserve"> </w:t>
      </w:r>
      <w:r w:rsidRPr="00E76306">
        <w:rPr>
          <w:rFonts w:ascii="Times New Roman" w:hAnsi="Times New Roman" w:cs="Times New Roman"/>
        </w:rPr>
        <w:t>c</w:t>
      </w:r>
      <w:r w:rsidR="00CB5BB8" w:rsidRPr="00E76306">
        <w:rPr>
          <w:rFonts w:ascii="Times New Roman" w:hAnsi="Times New Roman" w:cs="Times New Roman"/>
        </w:rPr>
        <w:t xml:space="preserve">loud </w:t>
      </w:r>
      <w:r w:rsidRPr="00E76306">
        <w:rPr>
          <w:rFonts w:ascii="Times New Roman" w:hAnsi="Times New Roman" w:cs="Times New Roman"/>
        </w:rPr>
        <w:t>p</w:t>
      </w:r>
      <w:r w:rsidR="00CB5BB8" w:rsidRPr="00E76306">
        <w:rPr>
          <w:rFonts w:ascii="Times New Roman" w:hAnsi="Times New Roman" w:cs="Times New Roman"/>
        </w:rPr>
        <w:t xml:space="preserve">roduct and </w:t>
      </w:r>
      <w:r w:rsidRPr="00E76306">
        <w:rPr>
          <w:rFonts w:ascii="Times New Roman" w:hAnsi="Times New Roman" w:cs="Times New Roman"/>
        </w:rPr>
        <w:t>s</w:t>
      </w:r>
      <w:r w:rsidR="00CB5BB8" w:rsidRPr="00E76306">
        <w:rPr>
          <w:rFonts w:ascii="Times New Roman" w:hAnsi="Times New Roman" w:cs="Times New Roman"/>
        </w:rPr>
        <w:t xml:space="preserve">ervice </w:t>
      </w:r>
      <w:r w:rsidRPr="00E76306">
        <w:rPr>
          <w:rFonts w:ascii="Times New Roman" w:hAnsi="Times New Roman" w:cs="Times New Roman"/>
        </w:rPr>
        <w:t>a</w:t>
      </w:r>
      <w:r w:rsidR="00CB5BB8" w:rsidRPr="00E76306">
        <w:rPr>
          <w:rFonts w:ascii="Times New Roman" w:hAnsi="Times New Roman" w:cs="Times New Roman"/>
        </w:rPr>
        <w:t xml:space="preserve">greements </w:t>
      </w:r>
      <w:r w:rsidRPr="00E76306">
        <w:rPr>
          <w:rFonts w:ascii="Times New Roman" w:hAnsi="Times New Roman" w:cs="Times New Roman"/>
        </w:rPr>
        <w:t>s</w:t>
      </w:r>
      <w:r w:rsidR="00CB5BB8" w:rsidRPr="00E76306">
        <w:rPr>
          <w:rFonts w:ascii="Times New Roman" w:hAnsi="Times New Roman" w:cs="Times New Roman"/>
        </w:rPr>
        <w:t>tandard</w:t>
      </w:r>
      <w:r w:rsidRPr="00E76306">
        <w:rPr>
          <w:rFonts w:ascii="Times New Roman" w:hAnsi="Times New Roman" w:cs="Times New Roman"/>
        </w:rPr>
        <w:t xml:space="preserve">, </w:t>
      </w:r>
      <w:r w:rsidR="00CB5BB8" w:rsidRPr="00E76306">
        <w:rPr>
          <w:rFonts w:ascii="Times New Roman" w:hAnsi="Times New Roman" w:cs="Times New Roman"/>
        </w:rPr>
        <w:t>IOT-CS-SEC-010</w:t>
      </w:r>
      <w:r w:rsidR="00123D12" w:rsidRPr="00E76306">
        <w:rPr>
          <w:rFonts w:ascii="Times New Roman" w:hAnsi="Times New Roman" w:cs="Times New Roman"/>
        </w:rPr>
        <w:t>.</w:t>
      </w:r>
      <w:r w:rsidR="005C0AE5" w:rsidRPr="00114E16">
        <w:rPr>
          <w:rFonts w:ascii="Times New Roman" w:hAnsi="Times New Roman" w:cs="Times New Roman"/>
        </w:rPr>
        <w:t xml:space="preserve">  </w:t>
      </w:r>
    </w:p>
    <w:p w14:paraId="415EEF91" w14:textId="2214C592" w:rsidR="006C1F40" w:rsidRPr="00114E16" w:rsidRDefault="006C1F40" w:rsidP="006715CD">
      <w:pPr>
        <w:pStyle w:val="BodyText"/>
        <w:widowControl/>
        <w:numPr>
          <w:ilvl w:val="0"/>
          <w:numId w:val="2"/>
        </w:numPr>
        <w:tabs>
          <w:tab w:val="left" w:pos="360"/>
        </w:tabs>
        <w:spacing w:after="240"/>
        <w:ind w:left="0" w:firstLine="0"/>
        <w:jc w:val="both"/>
        <w:rPr>
          <w:rFonts w:ascii="Times New Roman" w:hAnsi="Times New Roman" w:cs="Times New Roman"/>
        </w:rPr>
      </w:pPr>
      <w:r w:rsidRPr="00114E16">
        <w:rPr>
          <w:rFonts w:ascii="Times New Roman" w:hAnsi="Times New Roman" w:cs="Times New Roman"/>
          <w:b/>
          <w:bCs/>
          <w:spacing w:val="-2"/>
        </w:rPr>
        <w:tab/>
        <w:t>Audits.</w:t>
      </w:r>
    </w:p>
    <w:p w14:paraId="5FC2D047" w14:textId="09725BE8" w:rsidR="003D5288" w:rsidRPr="00114E16" w:rsidRDefault="003D5288" w:rsidP="006715CD">
      <w:pPr>
        <w:pStyle w:val="BodyText"/>
        <w:widowControl/>
        <w:numPr>
          <w:ilvl w:val="0"/>
          <w:numId w:val="8"/>
        </w:numPr>
        <w:tabs>
          <w:tab w:val="left" w:pos="360"/>
        </w:tabs>
        <w:spacing w:after="240"/>
        <w:ind w:left="0" w:firstLine="0"/>
        <w:jc w:val="both"/>
        <w:rPr>
          <w:rFonts w:ascii="Times New Roman" w:hAnsi="Times New Roman" w:cs="Times New Roman"/>
          <w:spacing w:val="-1"/>
        </w:rPr>
      </w:pPr>
      <w:r w:rsidRPr="00114E16">
        <w:rPr>
          <w:rFonts w:ascii="Times New Roman" w:hAnsi="Times New Roman" w:cs="Times New Roman"/>
          <w:spacing w:val="-1"/>
          <w:u w:val="single"/>
        </w:rPr>
        <w:t>Contract</w:t>
      </w:r>
      <w:r w:rsidRPr="00114E16">
        <w:rPr>
          <w:rFonts w:ascii="Times New Roman" w:hAnsi="Times New Roman" w:cs="Times New Roman"/>
          <w:spacing w:val="-2"/>
          <w:u w:val="single"/>
        </w:rPr>
        <w:t xml:space="preserve"> </w:t>
      </w:r>
      <w:r w:rsidRPr="00114E16">
        <w:rPr>
          <w:rFonts w:ascii="Times New Roman" w:hAnsi="Times New Roman" w:cs="Times New Roman"/>
          <w:spacing w:val="-1"/>
          <w:u w:val="single"/>
        </w:rPr>
        <w:t>Audit</w:t>
      </w:r>
      <w:r w:rsidRPr="00114E16">
        <w:rPr>
          <w:rFonts w:ascii="Times New Roman" w:hAnsi="Times New Roman" w:cs="Times New Roman"/>
          <w:spacing w:val="-1"/>
        </w:rPr>
        <w:t xml:space="preserve">.  </w:t>
      </w:r>
      <w:commentRangeStart w:id="0"/>
      <w:ins w:id="1" w:author="Author">
        <w:r w:rsidR="008549AA">
          <w:rPr>
            <w:rFonts w:ascii="Times New Roman" w:hAnsi="Times New Roman" w:cs="Times New Roman"/>
            <w:spacing w:val="-1"/>
          </w:rPr>
          <w:t>Upon</w:t>
        </w:r>
        <w:commentRangeEnd w:id="0"/>
        <w:r w:rsidR="008549AA">
          <w:rPr>
            <w:rStyle w:val="CommentReference"/>
            <w:rFonts w:asciiTheme="minorHAnsi" w:eastAsiaTheme="minorHAnsi" w:hAnsiTheme="minorHAnsi"/>
          </w:rPr>
          <w:commentReference w:id="0"/>
        </w:r>
        <w:r w:rsidR="008549AA">
          <w:rPr>
            <w:rFonts w:ascii="Times New Roman" w:hAnsi="Times New Roman" w:cs="Times New Roman"/>
            <w:spacing w:val="-1"/>
          </w:rPr>
          <w:t xml:space="preserve"> (30) thirty </w:t>
        </w:r>
        <w:proofErr w:type="spellStart"/>
        <w:r w:rsidR="008549AA">
          <w:rPr>
            <w:rFonts w:ascii="Times New Roman" w:hAnsi="Times New Roman" w:cs="Times New Roman"/>
            <w:spacing w:val="-1"/>
          </w:rPr>
          <w:t>days notice</w:t>
        </w:r>
        <w:proofErr w:type="spellEnd"/>
        <w:r w:rsidR="008549AA">
          <w:rPr>
            <w:rFonts w:ascii="Times New Roman" w:hAnsi="Times New Roman" w:cs="Times New Roman"/>
            <w:spacing w:val="-1"/>
          </w:rPr>
          <w:t xml:space="preserve"> </w:t>
        </w:r>
      </w:ins>
      <w:del w:id="2" w:author="Author">
        <w:r w:rsidRPr="00114E16" w:rsidDel="008549AA">
          <w:rPr>
            <w:rFonts w:ascii="Times New Roman" w:hAnsi="Times New Roman" w:cs="Times New Roman"/>
            <w:spacing w:val="-2"/>
          </w:rPr>
          <w:delText>T</w:delText>
        </w:r>
      </w:del>
      <w:ins w:id="3" w:author="Author">
        <w:r w:rsidR="008549AA">
          <w:rPr>
            <w:rFonts w:ascii="Times New Roman" w:hAnsi="Times New Roman" w:cs="Times New Roman"/>
            <w:spacing w:val="-2"/>
          </w:rPr>
          <w:t>t</w:t>
        </w:r>
      </w:ins>
      <w:r w:rsidRPr="00114E16">
        <w:rPr>
          <w:rFonts w:ascii="Times New Roman" w:hAnsi="Times New Roman" w:cs="Times New Roman"/>
          <w:spacing w:val="-1"/>
        </w:rPr>
        <w:t>he</w:t>
      </w:r>
      <w:r w:rsidRPr="00114E16">
        <w:rPr>
          <w:rFonts w:ascii="Times New Roman" w:hAnsi="Times New Roman" w:cs="Times New Roman"/>
          <w:spacing w:val="-2"/>
        </w:rPr>
        <w:t xml:space="preserve"> </w:t>
      </w:r>
      <w:r w:rsidRPr="00114E16">
        <w:rPr>
          <w:rFonts w:ascii="Times New Roman" w:hAnsi="Times New Roman" w:cs="Times New Roman"/>
          <w:spacing w:val="-1"/>
        </w:rPr>
        <w:t>State shall be permitted to</w:t>
      </w:r>
      <w:r w:rsidRPr="00114E16">
        <w:rPr>
          <w:rFonts w:ascii="Times New Roman" w:hAnsi="Times New Roman" w:cs="Times New Roman"/>
          <w:spacing w:val="1"/>
        </w:rPr>
        <w:t xml:space="preserve"> conduct </w:t>
      </w:r>
      <w:r w:rsidRPr="00114E16">
        <w:rPr>
          <w:rFonts w:ascii="Times New Roman" w:hAnsi="Times New Roman" w:cs="Times New Roman"/>
          <w:spacing w:val="-1"/>
        </w:rPr>
        <w:t>audits</w:t>
      </w:r>
      <w:r w:rsidRPr="00114E16">
        <w:rPr>
          <w:rFonts w:ascii="Times New Roman" w:hAnsi="Times New Roman" w:cs="Times New Roman"/>
          <w:spacing w:val="1"/>
        </w:rPr>
        <w:t xml:space="preserve"> to confirm that the Contractor is adhering to </w:t>
      </w:r>
      <w:r w:rsidRPr="00114E16">
        <w:rPr>
          <w:rFonts w:ascii="Times New Roman" w:hAnsi="Times New Roman" w:cs="Times New Roman"/>
          <w:spacing w:val="-1"/>
        </w:rPr>
        <w:t>the</w:t>
      </w:r>
      <w:r w:rsidRPr="00114E16">
        <w:rPr>
          <w:rFonts w:ascii="Times New Roman" w:hAnsi="Times New Roman" w:cs="Times New Roman"/>
          <w:spacing w:val="-2"/>
        </w:rPr>
        <w:t xml:space="preserve"> terms of the Contract – including th</w:t>
      </w:r>
      <w:r w:rsidR="00194EF5">
        <w:rPr>
          <w:rFonts w:ascii="Times New Roman" w:hAnsi="Times New Roman" w:cs="Times New Roman"/>
          <w:spacing w:val="-2"/>
        </w:rPr>
        <w:t>ese Cloud Terms</w:t>
      </w:r>
      <w:r w:rsidRPr="00114E16">
        <w:rPr>
          <w:rFonts w:ascii="Times New Roman" w:hAnsi="Times New Roman" w:cs="Times New Roman"/>
          <w:spacing w:val="-2"/>
        </w:rPr>
        <w:t>, the SOW, and an SLA – a</w:t>
      </w:r>
      <w:r w:rsidRPr="00114E16">
        <w:rPr>
          <w:rFonts w:ascii="Times New Roman" w:hAnsi="Times New Roman" w:cs="Times New Roman"/>
          <w:spacing w:val="-1"/>
        </w:rPr>
        <w:t>t the State’s discretion and expense.  The</w:t>
      </w:r>
      <w:r w:rsidRPr="00114E16">
        <w:rPr>
          <w:rFonts w:ascii="Times New Roman" w:hAnsi="Times New Roman" w:cs="Times New Roman"/>
          <w:spacing w:val="-2"/>
        </w:rPr>
        <w:t xml:space="preserve"> audits may be conducted by the </w:t>
      </w:r>
      <w:r w:rsidRPr="00114E16">
        <w:rPr>
          <w:rFonts w:ascii="Times New Roman" w:hAnsi="Times New Roman" w:cs="Times New Roman"/>
          <w:spacing w:val="-1"/>
        </w:rPr>
        <w:t>State or by a third party.</w:t>
      </w:r>
      <w:ins w:id="4" w:author="Author">
        <w:r w:rsidR="008549AA">
          <w:rPr>
            <w:rFonts w:ascii="Times New Roman" w:hAnsi="Times New Roman" w:cs="Times New Roman"/>
            <w:spacing w:val="-1"/>
          </w:rPr>
          <w:t xml:space="preserve"> Such audits are limited to once in a twelve month period.</w:t>
        </w:r>
      </w:ins>
    </w:p>
    <w:p w14:paraId="29809B0B" w14:textId="3855101D" w:rsidR="00A5395A" w:rsidRPr="00114E16" w:rsidRDefault="006C1F40" w:rsidP="008549AA">
      <w:pPr>
        <w:pStyle w:val="BodyText"/>
        <w:widowControl/>
        <w:tabs>
          <w:tab w:val="left" w:pos="360"/>
        </w:tabs>
        <w:spacing w:after="240"/>
        <w:ind w:left="0"/>
        <w:jc w:val="both"/>
        <w:rPr>
          <w:rFonts w:ascii="Times New Roman" w:hAnsi="Times New Roman" w:cs="Times New Roman"/>
          <w:spacing w:val="-1"/>
        </w:rPr>
      </w:pPr>
      <w:commentRangeStart w:id="5"/>
      <w:del w:id="6" w:author="Author">
        <w:r w:rsidRPr="00114E16" w:rsidDel="008549AA">
          <w:rPr>
            <w:rFonts w:ascii="Times New Roman" w:hAnsi="Times New Roman" w:cs="Times New Roman"/>
            <w:spacing w:val="-1"/>
            <w:u w:val="single"/>
          </w:rPr>
          <w:delText>Data</w:delText>
        </w:r>
        <w:r w:rsidRPr="00114E16" w:rsidDel="008549AA">
          <w:rPr>
            <w:rFonts w:ascii="Times New Roman" w:hAnsi="Times New Roman" w:cs="Times New Roman"/>
            <w:spacing w:val="-3"/>
            <w:u w:val="single"/>
          </w:rPr>
          <w:delText xml:space="preserve"> </w:delText>
        </w:r>
        <w:r w:rsidRPr="00114E16" w:rsidDel="008549AA">
          <w:rPr>
            <w:rFonts w:ascii="Times New Roman" w:hAnsi="Times New Roman" w:cs="Times New Roman"/>
            <w:spacing w:val="-1"/>
            <w:u w:val="single"/>
          </w:rPr>
          <w:delText>Center</w:delText>
        </w:r>
        <w:r w:rsidRPr="00114E16" w:rsidDel="008549AA">
          <w:rPr>
            <w:rFonts w:ascii="Times New Roman" w:hAnsi="Times New Roman" w:cs="Times New Roman"/>
            <w:spacing w:val="1"/>
            <w:u w:val="single"/>
          </w:rPr>
          <w:delText xml:space="preserve"> </w:delText>
        </w:r>
        <w:r w:rsidRPr="00114E16" w:rsidDel="008549AA">
          <w:rPr>
            <w:rFonts w:ascii="Times New Roman" w:hAnsi="Times New Roman" w:cs="Times New Roman"/>
            <w:spacing w:val="-1"/>
            <w:u w:val="single"/>
          </w:rPr>
          <w:delText>Audit</w:delText>
        </w:r>
        <w:r w:rsidRPr="00114E16" w:rsidDel="008549AA">
          <w:rPr>
            <w:rFonts w:ascii="Times New Roman" w:hAnsi="Times New Roman" w:cs="Times New Roman"/>
            <w:spacing w:val="-1"/>
          </w:rPr>
          <w:delText>.  The Contractor</w:delText>
        </w:r>
        <w:r w:rsidRPr="00114E16" w:rsidDel="008549AA">
          <w:rPr>
            <w:rFonts w:ascii="Times New Roman" w:hAnsi="Times New Roman" w:cs="Times New Roman"/>
          </w:rPr>
          <w:delText xml:space="preserve"> </w:delText>
        </w:r>
        <w:r w:rsidRPr="00114E16" w:rsidDel="008549AA">
          <w:rPr>
            <w:rFonts w:ascii="Times New Roman" w:hAnsi="Times New Roman" w:cs="Times New Roman"/>
            <w:spacing w:val="-1"/>
          </w:rPr>
          <w:delText>must</w:delText>
        </w:r>
        <w:r w:rsidRPr="00114E16" w:rsidDel="008549AA">
          <w:rPr>
            <w:rFonts w:ascii="Times New Roman" w:hAnsi="Times New Roman" w:cs="Times New Roman"/>
          </w:rPr>
          <w:delText xml:space="preserve"> have each of the data centers where the Data</w:delText>
        </w:r>
        <w:r w:rsidR="00BC785F" w:rsidRPr="00114E16" w:rsidDel="008549AA">
          <w:rPr>
            <w:rFonts w:ascii="Times New Roman" w:hAnsi="Times New Roman" w:cs="Times New Roman"/>
          </w:rPr>
          <w:delText xml:space="preserve">, state applications, or other information of the State </w:delText>
        </w:r>
        <w:r w:rsidR="00AB63E4" w:rsidRPr="00114E16" w:rsidDel="008549AA">
          <w:rPr>
            <w:rFonts w:ascii="Times New Roman" w:hAnsi="Times New Roman" w:cs="Times New Roman"/>
          </w:rPr>
          <w:delText xml:space="preserve">are maintained </w:delText>
        </w:r>
        <w:r w:rsidR="00BC785F" w:rsidRPr="00114E16" w:rsidDel="008549AA">
          <w:rPr>
            <w:rFonts w:ascii="Times New Roman" w:hAnsi="Times New Roman" w:cs="Times New Roman"/>
          </w:rPr>
          <w:delText xml:space="preserve">audited </w:delText>
        </w:r>
        <w:r w:rsidRPr="00114E16" w:rsidDel="008549AA">
          <w:rPr>
            <w:rFonts w:ascii="Times New Roman" w:hAnsi="Times New Roman" w:cs="Times New Roman"/>
          </w:rPr>
          <w:delText xml:space="preserve">by an independent third-party auditor </w:delText>
        </w:r>
        <w:r w:rsidR="00E9692B" w:rsidRPr="00114E16" w:rsidDel="008549AA">
          <w:rPr>
            <w:rFonts w:ascii="Times New Roman" w:hAnsi="Times New Roman" w:cs="Times New Roman"/>
          </w:rPr>
          <w:delText>at least once annually</w:delText>
        </w:r>
        <w:r w:rsidRPr="00114E16" w:rsidDel="008549AA">
          <w:rPr>
            <w:rFonts w:ascii="Times New Roman" w:hAnsi="Times New Roman" w:cs="Times New Roman"/>
          </w:rPr>
          <w:delText>, at the Contractor’s expense</w:delText>
        </w:r>
        <w:r w:rsidR="00E9692B" w:rsidRPr="00114E16" w:rsidDel="008549AA">
          <w:rPr>
            <w:rFonts w:ascii="Times New Roman" w:hAnsi="Times New Roman" w:cs="Times New Roman"/>
          </w:rPr>
          <w:delText xml:space="preserve">, and </w:delText>
        </w:r>
        <w:r w:rsidR="00AB63E4" w:rsidRPr="00114E16" w:rsidDel="008549AA">
          <w:rPr>
            <w:rFonts w:ascii="Times New Roman" w:hAnsi="Times New Roman" w:cs="Times New Roman"/>
          </w:rPr>
          <w:delText xml:space="preserve">the Contractor must </w:delText>
        </w:r>
        <w:r w:rsidRPr="00114E16" w:rsidDel="008549AA">
          <w:rPr>
            <w:rFonts w:ascii="Times New Roman" w:hAnsi="Times New Roman" w:cs="Times New Roman"/>
            <w:spacing w:val="-1"/>
          </w:rPr>
          <w:delText>provide a complete copy of</w:delText>
        </w:r>
        <w:r w:rsidRPr="00114E16" w:rsidDel="008549AA">
          <w:rPr>
            <w:rFonts w:ascii="Times New Roman" w:hAnsi="Times New Roman" w:cs="Times New Roman"/>
            <w:spacing w:val="-2"/>
          </w:rPr>
          <w:delText xml:space="preserve"> </w:delText>
        </w:r>
        <w:r w:rsidRPr="00114E16" w:rsidDel="008549AA">
          <w:rPr>
            <w:rFonts w:ascii="Times New Roman" w:hAnsi="Times New Roman" w:cs="Times New Roman"/>
            <w:spacing w:val="-1"/>
          </w:rPr>
          <w:delText xml:space="preserve">the </w:delText>
        </w:r>
        <w:r w:rsidR="0028413E" w:rsidDel="008549AA">
          <w:rPr>
            <w:rFonts w:ascii="Times New Roman" w:hAnsi="Times New Roman" w:cs="Times New Roman"/>
            <w:spacing w:val="-1"/>
          </w:rPr>
          <w:delText xml:space="preserve">resulting </w:delText>
        </w:r>
        <w:r w:rsidRPr="00114E16" w:rsidDel="008549AA">
          <w:rPr>
            <w:rFonts w:ascii="Times New Roman" w:hAnsi="Times New Roman" w:cs="Times New Roman"/>
            <w:spacing w:val="-1"/>
          </w:rPr>
          <w:delText>SOC2</w:delText>
        </w:r>
        <w:r w:rsidR="00E9692B" w:rsidRPr="00114E16" w:rsidDel="008549AA">
          <w:rPr>
            <w:rFonts w:ascii="Times New Roman" w:hAnsi="Times New Roman" w:cs="Times New Roman"/>
            <w:spacing w:val="-1"/>
          </w:rPr>
          <w:delText xml:space="preserve"> </w:delText>
        </w:r>
        <w:r w:rsidRPr="00114E16" w:rsidDel="008549AA">
          <w:rPr>
            <w:rFonts w:ascii="Times New Roman" w:hAnsi="Times New Roman" w:cs="Times New Roman"/>
            <w:spacing w:val="-1"/>
          </w:rPr>
          <w:delText xml:space="preserve">report </w:delText>
        </w:r>
        <w:r w:rsidRPr="00114E16" w:rsidDel="008549AA">
          <w:rPr>
            <w:rFonts w:ascii="Times New Roman" w:hAnsi="Times New Roman" w:cs="Times New Roman"/>
            <w:spacing w:val="1"/>
          </w:rPr>
          <w:delText>– or a</w:delText>
        </w:r>
        <w:r w:rsidR="00AB63E4" w:rsidRPr="00114E16" w:rsidDel="008549AA">
          <w:rPr>
            <w:rFonts w:ascii="Times New Roman" w:hAnsi="Times New Roman" w:cs="Times New Roman"/>
            <w:spacing w:val="1"/>
          </w:rPr>
          <w:delText>n IOT</w:delText>
        </w:r>
        <w:r w:rsidRPr="00114E16" w:rsidDel="008549AA">
          <w:rPr>
            <w:rFonts w:ascii="Times New Roman" w:hAnsi="Times New Roman" w:cs="Times New Roman"/>
            <w:spacing w:val="1"/>
          </w:rPr>
          <w:delText xml:space="preserve">-approved equivalent – to </w:delText>
        </w:r>
        <w:r w:rsidR="00BC1F9C" w:rsidDel="008549AA">
          <w:rPr>
            <w:rFonts w:ascii="Times New Roman" w:hAnsi="Times New Roman" w:cs="Times New Roman"/>
            <w:spacing w:val="1"/>
          </w:rPr>
          <w:delText>IOT and any Agency Contacts</w:delText>
        </w:r>
        <w:r w:rsidR="00E9692B" w:rsidRPr="00114E16" w:rsidDel="008549AA">
          <w:rPr>
            <w:rFonts w:ascii="Times New Roman" w:hAnsi="Times New Roman" w:cs="Times New Roman"/>
            <w:spacing w:val="1"/>
          </w:rPr>
          <w:delText>.</w:delText>
        </w:r>
        <w:r w:rsidRPr="00114E16" w:rsidDel="008549AA">
          <w:rPr>
            <w:rFonts w:ascii="Times New Roman" w:hAnsi="Times New Roman" w:cs="Times New Roman"/>
            <w:spacing w:val="-1"/>
          </w:rPr>
          <w:delText xml:space="preserve">  </w:delText>
        </w:r>
        <w:r w:rsidR="00AB63E4" w:rsidRPr="000F3146" w:rsidDel="008549AA">
          <w:rPr>
            <w:rFonts w:ascii="Times New Roman" w:hAnsi="Times New Roman" w:cs="Times New Roman"/>
            <w:spacing w:val="-1"/>
          </w:rPr>
          <w:delText>T</w:delText>
        </w:r>
        <w:r w:rsidRPr="000F3146" w:rsidDel="008549AA">
          <w:rPr>
            <w:rFonts w:ascii="Times New Roman" w:hAnsi="Times New Roman" w:cs="Times New Roman"/>
            <w:spacing w:val="-1"/>
          </w:rPr>
          <w:delText xml:space="preserve">he State may </w:delText>
        </w:r>
        <w:r w:rsidR="00AB63E4" w:rsidRPr="000F3146" w:rsidDel="008549AA">
          <w:rPr>
            <w:rFonts w:ascii="Times New Roman" w:hAnsi="Times New Roman" w:cs="Times New Roman"/>
            <w:spacing w:val="-1"/>
          </w:rPr>
          <w:delText xml:space="preserve">also </w:delText>
        </w:r>
        <w:r w:rsidRPr="000F3146" w:rsidDel="008549AA">
          <w:rPr>
            <w:rFonts w:ascii="Times New Roman" w:hAnsi="Times New Roman" w:cs="Times New Roman"/>
            <w:spacing w:val="-1"/>
          </w:rPr>
          <w:delText xml:space="preserve">conduct an annual audit of </w:delText>
        </w:r>
        <w:r w:rsidR="00167094" w:rsidRPr="000F3146" w:rsidDel="008549AA">
          <w:rPr>
            <w:rFonts w:ascii="Times New Roman" w:hAnsi="Times New Roman" w:cs="Times New Roman"/>
            <w:spacing w:val="-1"/>
          </w:rPr>
          <w:delText>these data</w:delText>
        </w:r>
        <w:r w:rsidRPr="000F3146" w:rsidDel="008549AA">
          <w:rPr>
            <w:rFonts w:ascii="Times New Roman" w:hAnsi="Times New Roman" w:cs="Times New Roman"/>
            <w:spacing w:val="-1"/>
          </w:rPr>
          <w:delText xml:space="preserve"> centers</w:delText>
        </w:r>
        <w:r w:rsidR="00AB63E4" w:rsidRPr="000F3146" w:rsidDel="008549AA">
          <w:rPr>
            <w:rFonts w:ascii="Times New Roman" w:hAnsi="Times New Roman" w:cs="Times New Roman"/>
            <w:spacing w:val="-1"/>
          </w:rPr>
          <w:delText xml:space="preserve"> at the State’s expense</w:delText>
        </w:r>
        <w:r w:rsidR="003A2F7C" w:rsidRPr="000F3146" w:rsidDel="008549AA">
          <w:rPr>
            <w:rFonts w:ascii="Times New Roman" w:hAnsi="Times New Roman" w:cs="Times New Roman"/>
            <w:spacing w:val="-1"/>
          </w:rPr>
          <w:delText>.  The State’s audit may be conducted</w:delText>
        </w:r>
        <w:r w:rsidR="00AB63E4" w:rsidRPr="000F3146" w:rsidDel="008549AA">
          <w:rPr>
            <w:rFonts w:ascii="Times New Roman" w:hAnsi="Times New Roman" w:cs="Times New Roman"/>
            <w:spacing w:val="-1"/>
          </w:rPr>
          <w:delText xml:space="preserve"> onsit</w:delText>
        </w:r>
        <w:r w:rsidRPr="000F3146" w:rsidDel="008549AA">
          <w:rPr>
            <w:rFonts w:ascii="Times New Roman" w:hAnsi="Times New Roman" w:cs="Times New Roman"/>
            <w:spacing w:val="-1"/>
          </w:rPr>
          <w:delText xml:space="preserve">e or remotely </w:delText>
        </w:r>
        <w:r w:rsidR="001E42EC" w:rsidRPr="00CC1122" w:rsidDel="008549AA">
          <w:rPr>
            <w:rFonts w:ascii="Times New Roman" w:hAnsi="Times New Roman" w:cs="Times New Roman"/>
            <w:spacing w:val="-1"/>
          </w:rPr>
          <w:delText>by</w:delText>
        </w:r>
        <w:r w:rsidRPr="00CC1122" w:rsidDel="008549AA">
          <w:rPr>
            <w:rFonts w:ascii="Times New Roman" w:hAnsi="Times New Roman" w:cs="Times New Roman"/>
            <w:spacing w:val="-1"/>
          </w:rPr>
          <w:delText xml:space="preserve"> the State</w:delText>
        </w:r>
        <w:r w:rsidRPr="000F3146" w:rsidDel="008549AA">
          <w:rPr>
            <w:rFonts w:ascii="Times New Roman" w:hAnsi="Times New Roman" w:cs="Times New Roman"/>
            <w:spacing w:val="-1"/>
          </w:rPr>
          <w:delText xml:space="preserve"> </w:delText>
        </w:r>
        <w:r w:rsidR="001E42EC" w:rsidRPr="000F3146" w:rsidDel="008549AA">
          <w:rPr>
            <w:rFonts w:ascii="Times New Roman" w:hAnsi="Times New Roman" w:cs="Times New Roman"/>
            <w:spacing w:val="-1"/>
          </w:rPr>
          <w:delText xml:space="preserve">or a </w:delText>
        </w:r>
        <w:r w:rsidRPr="000F3146" w:rsidDel="008549AA">
          <w:rPr>
            <w:rFonts w:ascii="Times New Roman" w:hAnsi="Times New Roman" w:cs="Times New Roman"/>
            <w:spacing w:val="-1"/>
          </w:rPr>
          <w:delText>third-party auditor</w:delText>
        </w:r>
        <w:r w:rsidR="003A2F7C" w:rsidRPr="000F3146" w:rsidDel="008549AA">
          <w:rPr>
            <w:rFonts w:ascii="Times New Roman" w:hAnsi="Times New Roman" w:cs="Times New Roman"/>
            <w:spacing w:val="-1"/>
          </w:rPr>
          <w:delText>.</w:delText>
        </w:r>
        <w:r w:rsidRPr="000F3146" w:rsidDel="008549AA">
          <w:rPr>
            <w:rFonts w:ascii="Times New Roman" w:hAnsi="Times New Roman" w:cs="Times New Roman"/>
            <w:spacing w:val="-1"/>
          </w:rPr>
          <w:delText xml:space="preserve">  The State shall provide </w:delText>
        </w:r>
        <w:r w:rsidR="003A2F7C" w:rsidRPr="000F3146" w:rsidDel="008549AA">
          <w:rPr>
            <w:rFonts w:ascii="Times New Roman" w:hAnsi="Times New Roman" w:cs="Times New Roman"/>
            <w:spacing w:val="-1"/>
          </w:rPr>
          <w:delText xml:space="preserve">at least </w:delText>
        </w:r>
        <w:r w:rsidRPr="000F3146" w:rsidDel="008549AA">
          <w:rPr>
            <w:rFonts w:ascii="Times New Roman" w:hAnsi="Times New Roman" w:cs="Times New Roman"/>
            <w:spacing w:val="-1"/>
          </w:rPr>
          <w:delText xml:space="preserve">30 days’ notice to the Contractor </w:delText>
        </w:r>
        <w:r w:rsidR="003A2F7C" w:rsidRPr="000F3146" w:rsidDel="008549AA">
          <w:rPr>
            <w:rFonts w:ascii="Times New Roman" w:hAnsi="Times New Roman" w:cs="Times New Roman"/>
            <w:spacing w:val="-1"/>
          </w:rPr>
          <w:delText xml:space="preserve">in advance </w:delText>
        </w:r>
        <w:r w:rsidRPr="000F3146" w:rsidDel="008549AA">
          <w:rPr>
            <w:rFonts w:ascii="Times New Roman" w:hAnsi="Times New Roman" w:cs="Times New Roman"/>
            <w:spacing w:val="-1"/>
          </w:rPr>
          <w:delText xml:space="preserve">of any such audit, and the Contractor shall </w:delText>
        </w:r>
        <w:r w:rsidR="001E42EC" w:rsidRPr="000F3146" w:rsidDel="008549AA">
          <w:rPr>
            <w:rFonts w:ascii="Times New Roman" w:hAnsi="Times New Roman" w:cs="Times New Roman"/>
            <w:spacing w:val="-1"/>
          </w:rPr>
          <w:delText xml:space="preserve">take reasonable steps to facilitate it </w:delText>
        </w:r>
        <w:r w:rsidR="009B4086" w:rsidDel="008549AA">
          <w:rPr>
            <w:rFonts w:ascii="Times New Roman" w:hAnsi="Times New Roman" w:cs="Times New Roman"/>
            <w:spacing w:val="-1"/>
          </w:rPr>
          <w:delText>–</w:delText>
        </w:r>
        <w:r w:rsidR="001E42EC" w:rsidRPr="000F3146" w:rsidDel="008549AA">
          <w:rPr>
            <w:rFonts w:ascii="Times New Roman" w:hAnsi="Times New Roman" w:cs="Times New Roman"/>
            <w:spacing w:val="-1"/>
          </w:rPr>
          <w:delText xml:space="preserve"> including by </w:delText>
        </w:r>
        <w:r w:rsidRPr="000F3146" w:rsidDel="008549AA">
          <w:rPr>
            <w:rFonts w:ascii="Times New Roman" w:hAnsi="Times New Roman" w:cs="Times New Roman"/>
            <w:spacing w:val="-1"/>
          </w:rPr>
          <w:delText>mak</w:delText>
        </w:r>
        <w:r w:rsidR="001E42EC" w:rsidRPr="000F3146" w:rsidDel="008549AA">
          <w:rPr>
            <w:rFonts w:ascii="Times New Roman" w:hAnsi="Times New Roman" w:cs="Times New Roman"/>
            <w:spacing w:val="-1"/>
          </w:rPr>
          <w:delText>ing</w:delText>
        </w:r>
        <w:r w:rsidRPr="000F3146" w:rsidDel="008549AA">
          <w:rPr>
            <w:rFonts w:ascii="Times New Roman" w:hAnsi="Times New Roman" w:cs="Times New Roman"/>
            <w:spacing w:val="-1"/>
          </w:rPr>
          <w:delText xml:space="preserve"> its staff available to the State</w:delText>
        </w:r>
        <w:r w:rsidR="001E42EC" w:rsidRPr="000F3146" w:rsidDel="008549AA">
          <w:rPr>
            <w:rFonts w:ascii="Times New Roman" w:hAnsi="Times New Roman" w:cs="Times New Roman"/>
            <w:spacing w:val="-1"/>
          </w:rPr>
          <w:delText xml:space="preserve"> or the State’s auditor</w:delText>
        </w:r>
      </w:del>
      <w:r w:rsidRPr="000F3146">
        <w:rPr>
          <w:rFonts w:ascii="Times New Roman" w:hAnsi="Times New Roman" w:cs="Times New Roman"/>
          <w:spacing w:val="-1"/>
        </w:rPr>
        <w:t>.</w:t>
      </w:r>
      <w:r w:rsidRPr="00114E16">
        <w:rPr>
          <w:rFonts w:ascii="Times New Roman" w:hAnsi="Times New Roman" w:cs="Times New Roman"/>
          <w:spacing w:val="-1"/>
        </w:rPr>
        <w:t xml:space="preserve">  </w:t>
      </w:r>
      <w:commentRangeEnd w:id="5"/>
      <w:r w:rsidR="008549AA">
        <w:rPr>
          <w:rStyle w:val="CommentReference"/>
          <w:rFonts w:asciiTheme="minorHAnsi" w:eastAsiaTheme="minorHAnsi" w:hAnsiTheme="minorHAnsi"/>
        </w:rPr>
        <w:commentReference w:id="5"/>
      </w:r>
    </w:p>
    <w:p w14:paraId="2DC8195F" w14:textId="555967A2" w:rsidR="00035059" w:rsidRPr="00114E16" w:rsidRDefault="00035059" w:rsidP="006715CD">
      <w:pPr>
        <w:pStyle w:val="BodyText"/>
        <w:keepNext/>
        <w:widowControl/>
        <w:numPr>
          <w:ilvl w:val="0"/>
          <w:numId w:val="2"/>
        </w:numPr>
        <w:tabs>
          <w:tab w:val="left" w:pos="360"/>
        </w:tabs>
        <w:spacing w:after="240"/>
        <w:ind w:left="0" w:firstLine="0"/>
        <w:jc w:val="both"/>
        <w:rPr>
          <w:rFonts w:ascii="Times New Roman" w:hAnsi="Times New Roman" w:cs="Times New Roman"/>
        </w:rPr>
      </w:pPr>
      <w:r w:rsidRPr="00114E16">
        <w:rPr>
          <w:rFonts w:ascii="Times New Roman" w:hAnsi="Times New Roman" w:cs="Times New Roman"/>
          <w:b/>
          <w:bCs/>
          <w:spacing w:val="-1"/>
        </w:rPr>
        <w:t xml:space="preserve"> </w:t>
      </w:r>
      <w:r w:rsidR="00D0390F" w:rsidRPr="00114E16">
        <w:rPr>
          <w:rFonts w:ascii="Times New Roman" w:hAnsi="Times New Roman" w:cs="Times New Roman"/>
          <w:b/>
          <w:bCs/>
          <w:spacing w:val="-1"/>
        </w:rPr>
        <w:tab/>
      </w:r>
      <w:r w:rsidR="00760BB7" w:rsidRPr="00114E16">
        <w:rPr>
          <w:rFonts w:ascii="Times New Roman" w:hAnsi="Times New Roman" w:cs="Times New Roman"/>
          <w:b/>
          <w:bCs/>
          <w:spacing w:val="-1"/>
        </w:rPr>
        <w:t xml:space="preserve">Special </w:t>
      </w:r>
      <w:r w:rsidRPr="00114E16">
        <w:rPr>
          <w:rFonts w:ascii="Times New Roman" w:hAnsi="Times New Roman" w:cs="Times New Roman"/>
          <w:b/>
          <w:bCs/>
          <w:spacing w:val="-1"/>
        </w:rPr>
        <w:t xml:space="preserve">Security Incident </w:t>
      </w:r>
      <w:r w:rsidR="001E0EB3" w:rsidRPr="00114E16">
        <w:rPr>
          <w:rFonts w:ascii="Times New Roman" w:hAnsi="Times New Roman" w:cs="Times New Roman"/>
          <w:b/>
          <w:bCs/>
          <w:spacing w:val="-1"/>
        </w:rPr>
        <w:t>and</w:t>
      </w:r>
      <w:r w:rsidRPr="00114E16">
        <w:rPr>
          <w:rFonts w:ascii="Times New Roman" w:hAnsi="Times New Roman" w:cs="Times New Roman"/>
          <w:b/>
          <w:bCs/>
          <w:spacing w:val="-1"/>
        </w:rPr>
        <w:t xml:space="preserve"> Data Breach</w:t>
      </w:r>
      <w:r w:rsidR="00760BB7" w:rsidRPr="00114E16">
        <w:rPr>
          <w:rFonts w:ascii="Times New Roman" w:hAnsi="Times New Roman" w:cs="Times New Roman"/>
          <w:b/>
          <w:bCs/>
          <w:spacing w:val="-1"/>
        </w:rPr>
        <w:t xml:space="preserve"> Considerations.</w:t>
      </w:r>
    </w:p>
    <w:p w14:paraId="3A214213" w14:textId="76B6FA1D" w:rsidR="003815EC" w:rsidRPr="00C05A2E" w:rsidRDefault="006E27C2" w:rsidP="00C23DE5">
      <w:pPr>
        <w:pStyle w:val="BodyText"/>
        <w:widowControl/>
        <w:numPr>
          <w:ilvl w:val="1"/>
          <w:numId w:val="2"/>
        </w:numPr>
        <w:tabs>
          <w:tab w:val="left" w:pos="360"/>
        </w:tabs>
        <w:spacing w:after="240"/>
        <w:ind w:left="0" w:firstLine="0"/>
        <w:jc w:val="both"/>
        <w:rPr>
          <w:rFonts w:ascii="Times New Roman" w:hAnsi="Times New Roman" w:cs="Times New Roman"/>
        </w:rPr>
      </w:pPr>
      <w:r w:rsidRPr="003815EC">
        <w:rPr>
          <w:rFonts w:ascii="Times New Roman" w:hAnsi="Times New Roman" w:cs="Times New Roman"/>
          <w:u w:val="single"/>
        </w:rPr>
        <w:t xml:space="preserve">Need to Report </w:t>
      </w:r>
      <w:r w:rsidR="00B05668" w:rsidRPr="00A26CD4">
        <w:rPr>
          <w:rFonts w:ascii="Times New Roman" w:hAnsi="Times New Roman" w:cs="Times New Roman"/>
          <w:u w:val="single"/>
        </w:rPr>
        <w:t xml:space="preserve">Security Incidents and Data Breaches </w:t>
      </w:r>
      <w:r w:rsidRPr="00A26CD4">
        <w:rPr>
          <w:rFonts w:ascii="Times New Roman" w:hAnsi="Times New Roman" w:cs="Times New Roman"/>
          <w:u w:val="single"/>
        </w:rPr>
        <w:t>without Unreasonable Delay</w:t>
      </w:r>
      <w:r w:rsidRPr="00A26CD4">
        <w:rPr>
          <w:rFonts w:ascii="Times New Roman" w:hAnsi="Times New Roman" w:cs="Times New Roman"/>
        </w:rPr>
        <w:t xml:space="preserve">.  </w:t>
      </w:r>
      <w:r w:rsidR="00C96BB4" w:rsidRPr="00A26CD4">
        <w:rPr>
          <w:rFonts w:ascii="Times New Roman" w:hAnsi="Times New Roman" w:cs="Times New Roman"/>
        </w:rPr>
        <w:t xml:space="preserve">The Contractor </w:t>
      </w:r>
      <w:r w:rsidR="005B3AF1">
        <w:rPr>
          <w:rFonts w:ascii="Times New Roman" w:hAnsi="Times New Roman" w:cs="Times New Roman"/>
        </w:rPr>
        <w:t>shall</w:t>
      </w:r>
      <w:r w:rsidR="00C96BB4" w:rsidRPr="00A26CD4">
        <w:rPr>
          <w:rFonts w:ascii="Times New Roman" w:hAnsi="Times New Roman" w:cs="Times New Roman"/>
        </w:rPr>
        <w:t xml:space="preserve"> report all Security Incidents </w:t>
      </w:r>
      <w:r w:rsidR="000A1AD5" w:rsidRPr="00C23DE5">
        <w:rPr>
          <w:rFonts w:ascii="Times New Roman" w:hAnsi="Times New Roman" w:cs="Times New Roman"/>
        </w:rPr>
        <w:t>and</w:t>
      </w:r>
      <w:r w:rsidR="00C96BB4" w:rsidRPr="00C23DE5">
        <w:rPr>
          <w:rFonts w:ascii="Times New Roman" w:hAnsi="Times New Roman" w:cs="Times New Roman"/>
        </w:rPr>
        <w:t xml:space="preserve"> Data Breaches to </w:t>
      </w:r>
      <w:r w:rsidR="00BC1F9C" w:rsidRPr="00C23DE5">
        <w:rPr>
          <w:rFonts w:ascii="Times New Roman" w:hAnsi="Times New Roman" w:cs="Times New Roman"/>
        </w:rPr>
        <w:t>IOT and any Agency Contacts</w:t>
      </w:r>
      <w:r w:rsidR="000A1AD5" w:rsidRPr="00C23DE5">
        <w:rPr>
          <w:rFonts w:ascii="Times New Roman" w:hAnsi="Times New Roman" w:cs="Times New Roman"/>
          <w:spacing w:val="1"/>
        </w:rPr>
        <w:t>,</w:t>
      </w:r>
      <w:r w:rsidR="00C96BB4" w:rsidRPr="00647138">
        <w:rPr>
          <w:rFonts w:ascii="Times New Roman" w:hAnsi="Times New Roman" w:cs="Times New Roman"/>
        </w:rPr>
        <w:t xml:space="preserve"> </w:t>
      </w:r>
      <w:r w:rsidR="00C96BB4" w:rsidRPr="00C23DE5">
        <w:rPr>
          <w:rFonts w:ascii="Times New Roman" w:hAnsi="Times New Roman" w:cs="Times New Roman"/>
        </w:rPr>
        <w:t>without unreasonable delay, no matter what type of information is contained within the Data.</w:t>
      </w:r>
      <w:r w:rsidR="003815EC" w:rsidRPr="00C23DE5">
        <w:rPr>
          <w:rFonts w:ascii="Times New Roman" w:hAnsi="Times New Roman" w:cs="Times New Roman"/>
        </w:rPr>
        <w:t xml:space="preserve"> </w:t>
      </w:r>
      <w:r w:rsidR="003815EC" w:rsidRPr="003815EC">
        <w:rPr>
          <w:rFonts w:ascii="Times New Roman" w:hAnsi="Times New Roman" w:cs="Times New Roman"/>
        </w:rPr>
        <w:t>T</w:t>
      </w:r>
      <w:r w:rsidR="0081657D" w:rsidRPr="00647138">
        <w:rPr>
          <w:rFonts w:ascii="Times New Roman" w:hAnsi="Times New Roman" w:cs="Times New Roman"/>
        </w:rPr>
        <w:t xml:space="preserve">he Contractor </w:t>
      </w:r>
      <w:r w:rsidR="005B3AF1">
        <w:rPr>
          <w:rFonts w:ascii="Times New Roman" w:hAnsi="Times New Roman" w:cs="Times New Roman"/>
        </w:rPr>
        <w:t>acknowledge</w:t>
      </w:r>
      <w:r w:rsidR="00C96BB4" w:rsidRPr="00647138">
        <w:rPr>
          <w:rFonts w:ascii="Times New Roman" w:hAnsi="Times New Roman" w:cs="Times New Roman"/>
        </w:rPr>
        <w:t xml:space="preserve">s </w:t>
      </w:r>
      <w:r w:rsidR="00B05668" w:rsidRPr="00647138">
        <w:rPr>
          <w:rFonts w:ascii="Times New Roman" w:hAnsi="Times New Roman" w:cs="Times New Roman"/>
        </w:rPr>
        <w:t xml:space="preserve">that </w:t>
      </w:r>
      <w:r w:rsidR="00801D5F" w:rsidRPr="00647138">
        <w:rPr>
          <w:rFonts w:ascii="Times New Roman" w:hAnsi="Times New Roman" w:cs="Times New Roman"/>
        </w:rPr>
        <w:t xml:space="preserve">the </w:t>
      </w:r>
      <w:r w:rsidR="00C96BB4" w:rsidRPr="00647138">
        <w:rPr>
          <w:rFonts w:ascii="Times New Roman" w:hAnsi="Times New Roman" w:cs="Times New Roman"/>
        </w:rPr>
        <w:t>State</w:t>
      </w:r>
      <w:r w:rsidR="000A1AD5" w:rsidRPr="00647138">
        <w:rPr>
          <w:rFonts w:ascii="Times New Roman" w:hAnsi="Times New Roman" w:cs="Times New Roman"/>
        </w:rPr>
        <w:t>’s</w:t>
      </w:r>
      <w:r w:rsidR="00C96BB4" w:rsidRPr="00647138">
        <w:rPr>
          <w:rFonts w:ascii="Times New Roman" w:hAnsi="Times New Roman" w:cs="Times New Roman"/>
        </w:rPr>
        <w:t xml:space="preserve"> need to learn of Security Incident</w:t>
      </w:r>
      <w:r w:rsidR="00947ADC" w:rsidRPr="00647138">
        <w:rPr>
          <w:rFonts w:ascii="Times New Roman" w:hAnsi="Times New Roman" w:cs="Times New Roman"/>
        </w:rPr>
        <w:t>s</w:t>
      </w:r>
      <w:r w:rsidR="00C96BB4" w:rsidRPr="00647138">
        <w:rPr>
          <w:rFonts w:ascii="Times New Roman" w:hAnsi="Times New Roman" w:cs="Times New Roman"/>
        </w:rPr>
        <w:t xml:space="preserve"> </w:t>
      </w:r>
      <w:r w:rsidR="00947ADC" w:rsidRPr="00647138">
        <w:rPr>
          <w:rFonts w:ascii="Times New Roman" w:hAnsi="Times New Roman" w:cs="Times New Roman"/>
        </w:rPr>
        <w:t>and</w:t>
      </w:r>
      <w:r w:rsidR="00C96BB4" w:rsidRPr="00647138">
        <w:rPr>
          <w:rFonts w:ascii="Times New Roman" w:hAnsi="Times New Roman" w:cs="Times New Roman"/>
        </w:rPr>
        <w:t xml:space="preserve"> Data Breach</w:t>
      </w:r>
      <w:r w:rsidR="00947ADC" w:rsidRPr="00647138">
        <w:rPr>
          <w:rFonts w:ascii="Times New Roman" w:hAnsi="Times New Roman" w:cs="Times New Roman"/>
        </w:rPr>
        <w:t>es</w:t>
      </w:r>
      <w:r w:rsidR="00C96BB4" w:rsidRPr="00647138">
        <w:rPr>
          <w:rFonts w:ascii="Times New Roman" w:hAnsi="Times New Roman" w:cs="Times New Roman"/>
        </w:rPr>
        <w:t xml:space="preserve"> </w:t>
      </w:r>
      <w:r w:rsidR="00996475" w:rsidRPr="00647138">
        <w:rPr>
          <w:rFonts w:ascii="Times New Roman" w:hAnsi="Times New Roman" w:cs="Times New Roman"/>
        </w:rPr>
        <w:t xml:space="preserve">will </w:t>
      </w:r>
      <w:r w:rsidR="00C96BB4" w:rsidRPr="00647138">
        <w:rPr>
          <w:rFonts w:ascii="Times New Roman" w:hAnsi="Times New Roman" w:cs="Times New Roman"/>
        </w:rPr>
        <w:t>be more urgent</w:t>
      </w:r>
      <w:r w:rsidR="00A26CD4">
        <w:rPr>
          <w:rFonts w:ascii="Times New Roman" w:hAnsi="Times New Roman" w:cs="Times New Roman"/>
        </w:rPr>
        <w:t>, however,</w:t>
      </w:r>
      <w:r w:rsidR="00C96BB4" w:rsidRPr="00A26CD4">
        <w:rPr>
          <w:rFonts w:ascii="Times New Roman" w:hAnsi="Times New Roman" w:cs="Times New Roman"/>
        </w:rPr>
        <w:t xml:space="preserve"> </w:t>
      </w:r>
      <w:r w:rsidR="00DF08FF" w:rsidRPr="00A26CD4">
        <w:rPr>
          <w:rFonts w:ascii="Times New Roman" w:hAnsi="Times New Roman" w:cs="Times New Roman"/>
        </w:rPr>
        <w:t>if</w:t>
      </w:r>
      <w:r w:rsidR="00C96BB4" w:rsidRPr="00A26CD4">
        <w:rPr>
          <w:rFonts w:ascii="Times New Roman" w:hAnsi="Times New Roman" w:cs="Times New Roman"/>
        </w:rPr>
        <w:t xml:space="preserve"> </w:t>
      </w:r>
      <w:r w:rsidR="000A1AD5" w:rsidRPr="00A26CD4">
        <w:rPr>
          <w:rFonts w:ascii="Times New Roman" w:hAnsi="Times New Roman" w:cs="Times New Roman"/>
        </w:rPr>
        <w:t xml:space="preserve">the Data contains </w:t>
      </w:r>
      <w:r w:rsidR="00325986" w:rsidRPr="00A26CD4">
        <w:rPr>
          <w:rFonts w:ascii="Times New Roman" w:hAnsi="Times New Roman" w:cs="Times New Roman"/>
        </w:rPr>
        <w:t>Confidential Information</w:t>
      </w:r>
      <w:r w:rsidR="00967D00" w:rsidRPr="00A26CD4">
        <w:rPr>
          <w:rFonts w:ascii="Times New Roman" w:hAnsi="Times New Roman" w:cs="Times New Roman"/>
        </w:rPr>
        <w:t xml:space="preserve">.  The Contractor understands </w:t>
      </w:r>
      <w:r w:rsidR="00325986" w:rsidRPr="00A26CD4">
        <w:rPr>
          <w:rFonts w:ascii="Times New Roman" w:hAnsi="Times New Roman" w:cs="Times New Roman"/>
        </w:rPr>
        <w:t xml:space="preserve">that, in </w:t>
      </w:r>
      <w:r w:rsidR="00947ADC" w:rsidRPr="00A26CD4">
        <w:rPr>
          <w:rFonts w:ascii="Times New Roman" w:hAnsi="Times New Roman" w:cs="Times New Roman"/>
        </w:rPr>
        <w:t>such</w:t>
      </w:r>
      <w:r w:rsidR="00325986" w:rsidRPr="00A26CD4">
        <w:rPr>
          <w:rFonts w:ascii="Times New Roman" w:hAnsi="Times New Roman" w:cs="Times New Roman"/>
        </w:rPr>
        <w:t xml:space="preserve"> cases, the State </w:t>
      </w:r>
      <w:r w:rsidR="001D207E" w:rsidRPr="00A26CD4">
        <w:rPr>
          <w:rFonts w:ascii="Times New Roman" w:hAnsi="Times New Roman" w:cs="Times New Roman"/>
        </w:rPr>
        <w:t xml:space="preserve">may be required by </w:t>
      </w:r>
      <w:r w:rsidR="00885341" w:rsidRPr="00C05A2E">
        <w:rPr>
          <w:rFonts w:ascii="Times New Roman" w:hAnsi="Times New Roman" w:cs="Times New Roman"/>
        </w:rPr>
        <w:t>law</w:t>
      </w:r>
      <w:r w:rsidR="00325986" w:rsidRPr="00C05A2E">
        <w:rPr>
          <w:rFonts w:ascii="Times New Roman" w:hAnsi="Times New Roman" w:cs="Times New Roman"/>
        </w:rPr>
        <w:t xml:space="preserve"> </w:t>
      </w:r>
      <w:r w:rsidR="00801D5F" w:rsidRPr="00C23DE5">
        <w:rPr>
          <w:rFonts w:ascii="Times New Roman" w:hAnsi="Times New Roman" w:cs="Times New Roman"/>
        </w:rPr>
        <w:t>(</w:t>
      </w:r>
      <w:r w:rsidR="00B55566" w:rsidRPr="00C23DE5">
        <w:rPr>
          <w:rFonts w:ascii="Times New Roman" w:hAnsi="Times New Roman" w:cs="Times New Roman"/>
        </w:rPr>
        <w:t>including</w:t>
      </w:r>
      <w:r w:rsidR="00885341" w:rsidRPr="00C23DE5">
        <w:rPr>
          <w:rFonts w:ascii="Times New Roman" w:hAnsi="Times New Roman" w:cs="Times New Roman"/>
        </w:rPr>
        <w:t xml:space="preserve"> IC</w:t>
      </w:r>
      <w:r w:rsidR="001D207E" w:rsidRPr="00C23DE5">
        <w:rPr>
          <w:rFonts w:ascii="Times New Roman" w:hAnsi="Times New Roman" w:cs="Times New Roman"/>
        </w:rPr>
        <w:t xml:space="preserve"> </w:t>
      </w:r>
      <w:r w:rsidR="00885341" w:rsidRPr="00C23DE5">
        <w:rPr>
          <w:rFonts w:ascii="Times New Roman" w:hAnsi="Times New Roman" w:cs="Times New Roman"/>
        </w:rPr>
        <w:t>4-1-10</w:t>
      </w:r>
      <w:r w:rsidR="001D207E" w:rsidRPr="00C23DE5">
        <w:rPr>
          <w:rFonts w:ascii="Times New Roman" w:hAnsi="Times New Roman" w:cs="Times New Roman"/>
        </w:rPr>
        <w:t xml:space="preserve">, IC </w:t>
      </w:r>
      <w:r w:rsidR="00885341" w:rsidRPr="00C23DE5">
        <w:rPr>
          <w:rFonts w:ascii="Times New Roman" w:hAnsi="Times New Roman" w:cs="Times New Roman"/>
        </w:rPr>
        <w:t>4-1-11</w:t>
      </w:r>
      <w:r w:rsidR="001D207E" w:rsidRPr="00C23DE5">
        <w:rPr>
          <w:rFonts w:ascii="Times New Roman" w:hAnsi="Times New Roman" w:cs="Times New Roman"/>
        </w:rPr>
        <w:t>, and 10 IAC 5-4</w:t>
      </w:r>
      <w:r w:rsidRPr="00C23DE5">
        <w:rPr>
          <w:rFonts w:ascii="Times New Roman" w:hAnsi="Times New Roman" w:cs="Times New Roman"/>
        </w:rPr>
        <w:t>-1</w:t>
      </w:r>
      <w:r w:rsidR="00801D5F" w:rsidRPr="00C23DE5">
        <w:rPr>
          <w:rFonts w:ascii="Times New Roman" w:hAnsi="Times New Roman" w:cs="Times New Roman"/>
        </w:rPr>
        <w:t>)</w:t>
      </w:r>
      <w:r w:rsidR="00801D5F" w:rsidRPr="003815EC">
        <w:rPr>
          <w:rFonts w:ascii="Times New Roman" w:hAnsi="Times New Roman" w:cs="Times New Roman"/>
        </w:rPr>
        <w:t>,</w:t>
      </w:r>
      <w:r w:rsidR="00325986" w:rsidRPr="00A26CD4">
        <w:rPr>
          <w:rFonts w:ascii="Times New Roman" w:hAnsi="Times New Roman" w:cs="Times New Roman"/>
        </w:rPr>
        <w:t xml:space="preserve"> or </w:t>
      </w:r>
      <w:r w:rsidR="00947ADC" w:rsidRPr="00A26CD4">
        <w:rPr>
          <w:rFonts w:ascii="Times New Roman" w:hAnsi="Times New Roman" w:cs="Times New Roman"/>
        </w:rPr>
        <w:t xml:space="preserve">by </w:t>
      </w:r>
      <w:r w:rsidR="00325986" w:rsidRPr="00A26CD4">
        <w:rPr>
          <w:rFonts w:ascii="Times New Roman" w:hAnsi="Times New Roman" w:cs="Times New Roman"/>
        </w:rPr>
        <w:t>contract</w:t>
      </w:r>
      <w:r w:rsidR="00801D5F" w:rsidRPr="00A26CD4">
        <w:rPr>
          <w:rFonts w:ascii="Times New Roman" w:hAnsi="Times New Roman" w:cs="Times New Roman"/>
        </w:rPr>
        <w:t>,</w:t>
      </w:r>
      <w:r w:rsidR="00325986" w:rsidRPr="00A26CD4">
        <w:rPr>
          <w:rFonts w:ascii="Times New Roman" w:hAnsi="Times New Roman" w:cs="Times New Roman"/>
        </w:rPr>
        <w:t xml:space="preserve"> </w:t>
      </w:r>
      <w:r w:rsidR="001D207E" w:rsidRPr="00A26CD4">
        <w:rPr>
          <w:rFonts w:ascii="Times New Roman" w:hAnsi="Times New Roman" w:cs="Times New Roman"/>
        </w:rPr>
        <w:t xml:space="preserve">to provide notice </w:t>
      </w:r>
      <w:r w:rsidR="00B05668" w:rsidRPr="00C05A2E">
        <w:rPr>
          <w:rFonts w:ascii="Times New Roman" w:hAnsi="Times New Roman" w:cs="Times New Roman"/>
        </w:rPr>
        <w:t xml:space="preserve">to various third parties </w:t>
      </w:r>
      <w:r w:rsidR="00947ADC" w:rsidRPr="00C05A2E">
        <w:rPr>
          <w:rFonts w:ascii="Times New Roman" w:hAnsi="Times New Roman" w:cs="Times New Roman"/>
        </w:rPr>
        <w:t>within prescribed time frame</w:t>
      </w:r>
      <w:r w:rsidRPr="00C05A2E">
        <w:rPr>
          <w:rFonts w:ascii="Times New Roman" w:hAnsi="Times New Roman" w:cs="Times New Roman"/>
        </w:rPr>
        <w:t>s</w:t>
      </w:r>
      <w:r w:rsidR="006A7311" w:rsidRPr="00C05A2E">
        <w:rPr>
          <w:rFonts w:ascii="Times New Roman" w:hAnsi="Times New Roman" w:cs="Times New Roman"/>
        </w:rPr>
        <w:t xml:space="preserve"> – two days or less in some cases</w:t>
      </w:r>
      <w:r w:rsidR="00325986" w:rsidRPr="00C05A2E">
        <w:rPr>
          <w:rFonts w:ascii="Times New Roman" w:hAnsi="Times New Roman" w:cs="Times New Roman"/>
        </w:rPr>
        <w:t>.</w:t>
      </w:r>
      <w:r w:rsidR="000A1AD5" w:rsidRPr="00C05A2E">
        <w:rPr>
          <w:rFonts w:ascii="Times New Roman" w:hAnsi="Times New Roman" w:cs="Times New Roman"/>
        </w:rPr>
        <w:t xml:space="preserve"> </w:t>
      </w:r>
      <w:r w:rsidR="006019CA" w:rsidRPr="00C05A2E">
        <w:rPr>
          <w:rFonts w:ascii="Times New Roman" w:hAnsi="Times New Roman" w:cs="Times New Roman"/>
        </w:rPr>
        <w:t xml:space="preserve"> </w:t>
      </w:r>
    </w:p>
    <w:p w14:paraId="2399E2AE" w14:textId="711E87A3" w:rsidR="00035059" w:rsidRPr="00114E16" w:rsidRDefault="00947ADC" w:rsidP="00B05668">
      <w:pPr>
        <w:pStyle w:val="BodyText"/>
        <w:widowControl/>
        <w:tabs>
          <w:tab w:val="left" w:pos="360"/>
        </w:tabs>
        <w:spacing w:after="240"/>
        <w:ind w:left="0"/>
        <w:jc w:val="both"/>
        <w:rPr>
          <w:rFonts w:ascii="Times New Roman" w:hAnsi="Times New Roman" w:cs="Times New Roman"/>
          <w:spacing w:val="1"/>
        </w:rPr>
      </w:pPr>
      <w:r w:rsidRPr="00114E16">
        <w:rPr>
          <w:rFonts w:ascii="Times New Roman" w:hAnsi="Times New Roman" w:cs="Times New Roman"/>
        </w:rPr>
        <w:t>S</w:t>
      </w:r>
      <w:r w:rsidR="00ED2583" w:rsidRPr="00114E16">
        <w:rPr>
          <w:rFonts w:ascii="Times New Roman" w:hAnsi="Times New Roman" w:cs="Times New Roman"/>
        </w:rPr>
        <w:t xml:space="preserve">o that the State </w:t>
      </w:r>
      <w:r w:rsidR="0081657D" w:rsidRPr="00114E16">
        <w:rPr>
          <w:rFonts w:ascii="Times New Roman" w:hAnsi="Times New Roman" w:cs="Times New Roman"/>
        </w:rPr>
        <w:t>can</w:t>
      </w:r>
      <w:r w:rsidR="00ED2583" w:rsidRPr="00114E16">
        <w:rPr>
          <w:rFonts w:ascii="Times New Roman" w:hAnsi="Times New Roman" w:cs="Times New Roman"/>
        </w:rPr>
        <w:t xml:space="preserve"> comply with </w:t>
      </w:r>
      <w:r w:rsidR="00DE6BE8" w:rsidRPr="00114E16">
        <w:rPr>
          <w:rFonts w:ascii="Times New Roman" w:hAnsi="Times New Roman" w:cs="Times New Roman"/>
        </w:rPr>
        <w:t>any such</w:t>
      </w:r>
      <w:r w:rsidR="00B55566" w:rsidRPr="00114E16">
        <w:rPr>
          <w:rFonts w:ascii="Times New Roman" w:hAnsi="Times New Roman" w:cs="Times New Roman"/>
        </w:rPr>
        <w:t xml:space="preserve"> </w:t>
      </w:r>
      <w:r w:rsidR="006019CA" w:rsidRPr="00114E16">
        <w:rPr>
          <w:rFonts w:ascii="Times New Roman" w:hAnsi="Times New Roman" w:cs="Times New Roman"/>
        </w:rPr>
        <w:t>c</w:t>
      </w:r>
      <w:r w:rsidR="0081657D" w:rsidRPr="00114E16">
        <w:rPr>
          <w:rFonts w:ascii="Times New Roman" w:hAnsi="Times New Roman" w:cs="Times New Roman"/>
        </w:rPr>
        <w:t xml:space="preserve">ontractual </w:t>
      </w:r>
      <w:r w:rsidRPr="00114E16">
        <w:rPr>
          <w:rFonts w:ascii="Times New Roman" w:hAnsi="Times New Roman" w:cs="Times New Roman"/>
        </w:rPr>
        <w:t>or</w:t>
      </w:r>
      <w:r w:rsidR="0081657D" w:rsidRPr="00114E16">
        <w:rPr>
          <w:rFonts w:ascii="Times New Roman" w:hAnsi="Times New Roman" w:cs="Times New Roman"/>
        </w:rPr>
        <w:t xml:space="preserve"> legal obligations, </w:t>
      </w:r>
      <w:r w:rsidR="00DF08FF" w:rsidRPr="00114E16">
        <w:rPr>
          <w:rFonts w:ascii="Times New Roman" w:hAnsi="Times New Roman" w:cs="Times New Roman"/>
        </w:rPr>
        <w:t>if</w:t>
      </w:r>
      <w:r w:rsidR="000A1AD5" w:rsidRPr="00114E16">
        <w:rPr>
          <w:rFonts w:ascii="Times New Roman" w:hAnsi="Times New Roman" w:cs="Times New Roman"/>
        </w:rPr>
        <w:t xml:space="preserve"> the Data contains Confidential Information, </w:t>
      </w:r>
      <w:r w:rsidR="0081657D" w:rsidRPr="00114E16">
        <w:rPr>
          <w:rFonts w:ascii="Times New Roman" w:hAnsi="Times New Roman" w:cs="Times New Roman"/>
        </w:rPr>
        <w:t xml:space="preserve">the </w:t>
      </w:r>
      <w:r w:rsidR="00ED2583" w:rsidRPr="00114E16">
        <w:rPr>
          <w:rFonts w:ascii="Times New Roman" w:hAnsi="Times New Roman" w:cs="Times New Roman"/>
        </w:rPr>
        <w:t xml:space="preserve">Contractor agrees to </w:t>
      </w:r>
      <w:r w:rsidR="0081657D" w:rsidRPr="00114E16">
        <w:rPr>
          <w:rFonts w:ascii="Times New Roman" w:hAnsi="Times New Roman" w:cs="Times New Roman"/>
        </w:rPr>
        <w:t>report</w:t>
      </w:r>
      <w:r w:rsidR="00B55566" w:rsidRPr="00114E16">
        <w:rPr>
          <w:rFonts w:ascii="Times New Roman" w:hAnsi="Times New Roman" w:cs="Times New Roman"/>
        </w:rPr>
        <w:t xml:space="preserve"> </w:t>
      </w:r>
      <w:r w:rsidR="00ED2583" w:rsidRPr="00114E16">
        <w:rPr>
          <w:rFonts w:ascii="Times New Roman" w:hAnsi="Times New Roman" w:cs="Times New Roman"/>
        </w:rPr>
        <w:t>Security Incident</w:t>
      </w:r>
      <w:r w:rsidR="00B55566" w:rsidRPr="00114E16">
        <w:rPr>
          <w:rFonts w:ascii="Times New Roman" w:hAnsi="Times New Roman" w:cs="Times New Roman"/>
        </w:rPr>
        <w:t>s</w:t>
      </w:r>
      <w:r w:rsidR="00ED2583" w:rsidRPr="00114E16">
        <w:rPr>
          <w:rFonts w:ascii="Times New Roman" w:hAnsi="Times New Roman" w:cs="Times New Roman"/>
        </w:rPr>
        <w:t xml:space="preserve"> </w:t>
      </w:r>
      <w:r w:rsidR="000A1AD5" w:rsidRPr="00114E16">
        <w:rPr>
          <w:rFonts w:ascii="Times New Roman" w:hAnsi="Times New Roman" w:cs="Times New Roman"/>
        </w:rPr>
        <w:t>and</w:t>
      </w:r>
      <w:r w:rsidR="00ED2583" w:rsidRPr="00114E16">
        <w:rPr>
          <w:rFonts w:ascii="Times New Roman" w:hAnsi="Times New Roman" w:cs="Times New Roman"/>
        </w:rPr>
        <w:t xml:space="preserve"> Data Breach</w:t>
      </w:r>
      <w:r w:rsidR="00B55566" w:rsidRPr="00114E16">
        <w:rPr>
          <w:rFonts w:ascii="Times New Roman" w:hAnsi="Times New Roman" w:cs="Times New Roman"/>
        </w:rPr>
        <w:t>es</w:t>
      </w:r>
      <w:r w:rsidR="0081657D" w:rsidRPr="00114E16">
        <w:rPr>
          <w:rFonts w:ascii="Times New Roman" w:hAnsi="Times New Roman" w:cs="Times New Roman"/>
        </w:rPr>
        <w:t xml:space="preserve"> to </w:t>
      </w:r>
      <w:r w:rsidR="00BC1F9C">
        <w:rPr>
          <w:rFonts w:ascii="Times New Roman" w:hAnsi="Times New Roman" w:cs="Times New Roman"/>
        </w:rPr>
        <w:t>IOT and any Agency Contacts</w:t>
      </w:r>
      <w:r w:rsidR="00B55566" w:rsidRPr="00114E16">
        <w:rPr>
          <w:rFonts w:ascii="Times New Roman" w:hAnsi="Times New Roman" w:cs="Times New Roman"/>
          <w:spacing w:val="1"/>
        </w:rPr>
        <w:t>,</w:t>
      </w:r>
      <w:r w:rsidR="00B55566" w:rsidRPr="00114E16">
        <w:rPr>
          <w:rFonts w:ascii="Times New Roman" w:hAnsi="Times New Roman" w:cs="Times New Roman"/>
        </w:rPr>
        <w:t xml:space="preserve"> without unreasonable delay</w:t>
      </w:r>
      <w:r w:rsidR="000A1AD5" w:rsidRPr="00114E16">
        <w:rPr>
          <w:rFonts w:ascii="Times New Roman" w:hAnsi="Times New Roman" w:cs="Times New Roman"/>
        </w:rPr>
        <w:t>,</w:t>
      </w:r>
      <w:r w:rsidR="006E27C2" w:rsidRPr="00114E16">
        <w:rPr>
          <w:rFonts w:ascii="Times New Roman" w:hAnsi="Times New Roman" w:cs="Times New Roman"/>
        </w:rPr>
        <w:t xml:space="preserve"> </w:t>
      </w:r>
      <w:r w:rsidR="006019CA" w:rsidRPr="00114E16">
        <w:rPr>
          <w:rFonts w:ascii="Times New Roman" w:hAnsi="Times New Roman" w:cs="Times New Roman"/>
          <w:spacing w:val="1"/>
        </w:rPr>
        <w:t xml:space="preserve">as if the Contractor were </w:t>
      </w:r>
      <w:r w:rsidR="00B55566" w:rsidRPr="00114E16">
        <w:rPr>
          <w:rFonts w:ascii="Times New Roman" w:hAnsi="Times New Roman" w:cs="Times New Roman"/>
          <w:spacing w:val="1"/>
        </w:rPr>
        <w:t xml:space="preserve">itself </w:t>
      </w:r>
      <w:r w:rsidR="000A1AD5" w:rsidRPr="00114E16">
        <w:rPr>
          <w:rFonts w:ascii="Times New Roman" w:hAnsi="Times New Roman" w:cs="Times New Roman"/>
          <w:spacing w:val="1"/>
        </w:rPr>
        <w:t xml:space="preserve">bound </w:t>
      </w:r>
      <w:r w:rsidR="006019CA" w:rsidRPr="00114E16">
        <w:rPr>
          <w:rFonts w:ascii="Times New Roman" w:hAnsi="Times New Roman" w:cs="Times New Roman"/>
          <w:spacing w:val="1"/>
        </w:rPr>
        <w:t>by th</w:t>
      </w:r>
      <w:r w:rsidR="00B55566" w:rsidRPr="00114E16">
        <w:rPr>
          <w:rFonts w:ascii="Times New Roman" w:hAnsi="Times New Roman" w:cs="Times New Roman"/>
          <w:spacing w:val="1"/>
        </w:rPr>
        <w:t>e</w:t>
      </w:r>
      <w:r w:rsidR="006019CA" w:rsidRPr="00114E16">
        <w:rPr>
          <w:rFonts w:ascii="Times New Roman" w:hAnsi="Times New Roman" w:cs="Times New Roman"/>
          <w:spacing w:val="1"/>
        </w:rPr>
        <w:t xml:space="preserve"> same contractual </w:t>
      </w:r>
      <w:r w:rsidR="006E27C2" w:rsidRPr="00114E16">
        <w:rPr>
          <w:rFonts w:ascii="Times New Roman" w:hAnsi="Times New Roman" w:cs="Times New Roman"/>
          <w:spacing w:val="1"/>
        </w:rPr>
        <w:t>or</w:t>
      </w:r>
      <w:r w:rsidR="006019CA" w:rsidRPr="00114E16">
        <w:rPr>
          <w:rFonts w:ascii="Times New Roman" w:hAnsi="Times New Roman" w:cs="Times New Roman"/>
          <w:spacing w:val="1"/>
        </w:rPr>
        <w:t xml:space="preserve"> legal obligations.</w:t>
      </w:r>
      <w:r w:rsidR="00B05668" w:rsidRPr="00114E16">
        <w:rPr>
          <w:rFonts w:ascii="Times New Roman" w:hAnsi="Times New Roman" w:cs="Times New Roman"/>
          <w:spacing w:val="1"/>
        </w:rPr>
        <w:t xml:space="preserve">  Notice requirements may be further defined </w:t>
      </w:r>
      <w:r w:rsidR="00967D00" w:rsidRPr="00114E16">
        <w:rPr>
          <w:rFonts w:ascii="Times New Roman" w:hAnsi="Times New Roman" w:cs="Times New Roman"/>
          <w:spacing w:val="1"/>
        </w:rPr>
        <w:t xml:space="preserve">and clarified </w:t>
      </w:r>
      <w:r w:rsidR="00B05668" w:rsidRPr="00114E16">
        <w:rPr>
          <w:rFonts w:ascii="Times New Roman" w:hAnsi="Times New Roman" w:cs="Times New Roman"/>
          <w:spacing w:val="1"/>
        </w:rPr>
        <w:t>in the SOW or</w:t>
      </w:r>
      <w:r w:rsidR="006A1ACC">
        <w:rPr>
          <w:rFonts w:ascii="Times New Roman" w:hAnsi="Times New Roman" w:cs="Times New Roman"/>
          <w:spacing w:val="1"/>
        </w:rPr>
        <w:t xml:space="preserve"> an</w:t>
      </w:r>
      <w:r w:rsidR="00B05668" w:rsidRPr="00114E16">
        <w:rPr>
          <w:rFonts w:ascii="Times New Roman" w:hAnsi="Times New Roman" w:cs="Times New Roman"/>
          <w:spacing w:val="1"/>
        </w:rPr>
        <w:t xml:space="preserve"> SLA. </w:t>
      </w:r>
    </w:p>
    <w:p w14:paraId="7F0DEF3C" w14:textId="3184397A" w:rsidR="005C22E5" w:rsidRPr="00276F42" w:rsidRDefault="00B05668" w:rsidP="006715CD">
      <w:pPr>
        <w:pStyle w:val="BodyText"/>
        <w:widowControl/>
        <w:numPr>
          <w:ilvl w:val="1"/>
          <w:numId w:val="2"/>
        </w:numPr>
        <w:tabs>
          <w:tab w:val="left" w:pos="360"/>
        </w:tabs>
        <w:spacing w:after="240"/>
        <w:ind w:left="0" w:firstLine="0"/>
        <w:jc w:val="both"/>
        <w:rPr>
          <w:rFonts w:ascii="Times New Roman" w:hAnsi="Times New Roman" w:cs="Times New Roman"/>
          <w:spacing w:val="1"/>
        </w:rPr>
      </w:pPr>
      <w:r w:rsidRPr="00114E16">
        <w:rPr>
          <w:rFonts w:ascii="Times New Roman" w:hAnsi="Times New Roman" w:cs="Times New Roman"/>
          <w:spacing w:val="1"/>
          <w:u w:val="single"/>
        </w:rPr>
        <w:t xml:space="preserve">Need </w:t>
      </w:r>
      <w:r w:rsidR="00334F65" w:rsidRPr="00114E16">
        <w:rPr>
          <w:rFonts w:ascii="Times New Roman" w:hAnsi="Times New Roman" w:cs="Times New Roman"/>
          <w:spacing w:val="1"/>
          <w:u w:val="single"/>
        </w:rPr>
        <w:t xml:space="preserve">for </w:t>
      </w:r>
      <w:r w:rsidR="00096B29" w:rsidRPr="00114E16">
        <w:rPr>
          <w:rFonts w:ascii="Times New Roman" w:hAnsi="Times New Roman" w:cs="Times New Roman"/>
          <w:spacing w:val="1"/>
          <w:u w:val="single"/>
        </w:rPr>
        <w:t>Additional</w:t>
      </w:r>
      <w:r w:rsidR="00334F65" w:rsidRPr="00114E16">
        <w:rPr>
          <w:rFonts w:ascii="Times New Roman" w:hAnsi="Times New Roman" w:cs="Times New Roman"/>
          <w:spacing w:val="1"/>
          <w:u w:val="single"/>
        </w:rPr>
        <w:t xml:space="preserve"> Action </w:t>
      </w:r>
      <w:r w:rsidR="005C22E5" w:rsidRPr="00114E16">
        <w:rPr>
          <w:rFonts w:ascii="Times New Roman" w:hAnsi="Times New Roman" w:cs="Times New Roman"/>
          <w:spacing w:val="1"/>
          <w:u w:val="single"/>
        </w:rPr>
        <w:t>f</w:t>
      </w:r>
      <w:r w:rsidR="00334F65" w:rsidRPr="00114E16">
        <w:rPr>
          <w:rFonts w:ascii="Times New Roman" w:hAnsi="Times New Roman" w:cs="Times New Roman"/>
          <w:spacing w:val="1"/>
          <w:u w:val="single"/>
        </w:rPr>
        <w:t xml:space="preserve">ollowing </w:t>
      </w:r>
      <w:r w:rsidRPr="00114E16">
        <w:rPr>
          <w:rFonts w:ascii="Times New Roman" w:hAnsi="Times New Roman" w:cs="Times New Roman"/>
          <w:spacing w:val="1"/>
          <w:u w:val="single"/>
        </w:rPr>
        <w:t>Data Breaches</w:t>
      </w:r>
      <w:r w:rsidRPr="00114E16">
        <w:rPr>
          <w:rFonts w:ascii="Times New Roman" w:hAnsi="Times New Roman" w:cs="Times New Roman"/>
          <w:spacing w:val="1"/>
        </w:rPr>
        <w:t>.</w:t>
      </w:r>
      <w:r w:rsidR="00334F65" w:rsidRPr="00114E16">
        <w:rPr>
          <w:rFonts w:ascii="Times New Roman" w:hAnsi="Times New Roman" w:cs="Times New Roman"/>
          <w:spacing w:val="1"/>
        </w:rPr>
        <w:t xml:space="preserve">  </w:t>
      </w:r>
      <w:r w:rsidR="008B53A4" w:rsidRPr="00114E16">
        <w:rPr>
          <w:rFonts w:ascii="Times New Roman" w:hAnsi="Times New Roman" w:cs="Times New Roman"/>
          <w:spacing w:val="-1"/>
        </w:rPr>
        <w:t>Following a Data Breach, t</w:t>
      </w:r>
      <w:r w:rsidR="00035059" w:rsidRPr="00114E16">
        <w:rPr>
          <w:rFonts w:ascii="Times New Roman" w:hAnsi="Times New Roman" w:cs="Times New Roman"/>
          <w:spacing w:val="-1"/>
        </w:rPr>
        <w:t>he Contractor</w:t>
      </w:r>
      <w:r w:rsidR="00035059" w:rsidRPr="00114E16">
        <w:rPr>
          <w:rFonts w:ascii="Times New Roman" w:hAnsi="Times New Roman" w:cs="Times New Roman"/>
        </w:rPr>
        <w:t xml:space="preserve"> </w:t>
      </w:r>
      <w:r w:rsidR="004D77DE" w:rsidRPr="00114E16">
        <w:rPr>
          <w:rFonts w:ascii="Times New Roman" w:hAnsi="Times New Roman" w:cs="Times New Roman"/>
          <w:spacing w:val="-1"/>
        </w:rPr>
        <w:t>shall</w:t>
      </w:r>
      <w:r w:rsidR="008B53A4" w:rsidRPr="00114E16">
        <w:rPr>
          <w:rFonts w:ascii="Times New Roman" w:hAnsi="Times New Roman" w:cs="Times New Roman"/>
          <w:spacing w:val="-1"/>
        </w:rPr>
        <w:t xml:space="preserve"> (1) investigate the Data Breach and identify the threat </w:t>
      </w:r>
      <w:r w:rsidR="0037576A">
        <w:rPr>
          <w:rFonts w:ascii="Times New Roman" w:hAnsi="Times New Roman" w:cs="Times New Roman"/>
          <w:spacing w:val="-1"/>
        </w:rPr>
        <w:t>that cause</w:t>
      </w:r>
      <w:r w:rsidR="00293D63">
        <w:rPr>
          <w:rFonts w:ascii="Times New Roman" w:hAnsi="Times New Roman" w:cs="Times New Roman"/>
          <w:spacing w:val="-1"/>
        </w:rPr>
        <w:t>d</w:t>
      </w:r>
      <w:r w:rsidR="0037576A">
        <w:rPr>
          <w:rFonts w:ascii="Times New Roman" w:hAnsi="Times New Roman" w:cs="Times New Roman"/>
          <w:spacing w:val="-1"/>
        </w:rPr>
        <w:t xml:space="preserve"> </w:t>
      </w:r>
      <w:r w:rsidR="00293D63">
        <w:rPr>
          <w:rFonts w:ascii="Times New Roman" w:hAnsi="Times New Roman" w:cs="Times New Roman"/>
          <w:spacing w:val="-1"/>
        </w:rPr>
        <w:t xml:space="preserve">it </w:t>
      </w:r>
      <w:r w:rsidR="001C7BBE">
        <w:rPr>
          <w:rFonts w:ascii="Times New Roman" w:hAnsi="Times New Roman" w:cs="Times New Roman"/>
          <w:spacing w:val="-1"/>
        </w:rPr>
        <w:t>and level of exposure</w:t>
      </w:r>
      <w:r w:rsidR="008B53A4" w:rsidRPr="00114E16">
        <w:rPr>
          <w:rFonts w:ascii="Times New Roman" w:hAnsi="Times New Roman" w:cs="Times New Roman"/>
          <w:spacing w:val="-1"/>
        </w:rPr>
        <w:t xml:space="preserve">, (2) contain and </w:t>
      </w:r>
      <w:r w:rsidR="0089768A">
        <w:rPr>
          <w:rFonts w:ascii="Times New Roman" w:hAnsi="Times New Roman" w:cs="Times New Roman"/>
          <w:spacing w:val="-1"/>
        </w:rPr>
        <w:t>remediate</w:t>
      </w:r>
      <w:r w:rsidR="0089768A" w:rsidRPr="00114E16">
        <w:rPr>
          <w:rFonts w:ascii="Times New Roman" w:hAnsi="Times New Roman" w:cs="Times New Roman"/>
          <w:spacing w:val="-1"/>
        </w:rPr>
        <w:t xml:space="preserve"> </w:t>
      </w:r>
      <w:r w:rsidR="008B53A4" w:rsidRPr="00114E16">
        <w:rPr>
          <w:rFonts w:ascii="Times New Roman" w:hAnsi="Times New Roman" w:cs="Times New Roman"/>
          <w:spacing w:val="-1"/>
        </w:rPr>
        <w:t xml:space="preserve">the threat in order to prevent further </w:t>
      </w:r>
      <w:r w:rsidR="00334F65" w:rsidRPr="00114E16">
        <w:rPr>
          <w:rFonts w:ascii="Times New Roman" w:hAnsi="Times New Roman" w:cs="Times New Roman"/>
          <w:spacing w:val="-1"/>
        </w:rPr>
        <w:t xml:space="preserve">immediate </w:t>
      </w:r>
      <w:r w:rsidR="008B53A4" w:rsidRPr="00114E16">
        <w:rPr>
          <w:rFonts w:ascii="Times New Roman" w:hAnsi="Times New Roman" w:cs="Times New Roman"/>
          <w:spacing w:val="-1"/>
        </w:rPr>
        <w:t xml:space="preserve">harm to the State, (3) </w:t>
      </w:r>
      <w:r w:rsidR="00334F65" w:rsidRPr="00114E16">
        <w:rPr>
          <w:rFonts w:ascii="Times New Roman" w:hAnsi="Times New Roman" w:cs="Times New Roman"/>
          <w:spacing w:val="-1"/>
        </w:rPr>
        <w:t xml:space="preserve">implement measures </w:t>
      </w:r>
      <w:r w:rsidR="005C22E5" w:rsidRPr="00114E16">
        <w:rPr>
          <w:rFonts w:ascii="Times New Roman" w:hAnsi="Times New Roman" w:cs="Times New Roman"/>
          <w:spacing w:val="-1"/>
        </w:rPr>
        <w:t xml:space="preserve">that are designed </w:t>
      </w:r>
      <w:r w:rsidR="00334F65" w:rsidRPr="00114E16">
        <w:rPr>
          <w:rFonts w:ascii="Times New Roman" w:hAnsi="Times New Roman" w:cs="Times New Roman"/>
          <w:spacing w:val="-1"/>
        </w:rPr>
        <w:t xml:space="preserve">to prevent the same </w:t>
      </w:r>
      <w:r w:rsidR="005C22E5" w:rsidRPr="00114E16">
        <w:rPr>
          <w:rFonts w:ascii="Times New Roman" w:hAnsi="Times New Roman" w:cs="Times New Roman"/>
          <w:spacing w:val="-1"/>
        </w:rPr>
        <w:t xml:space="preserve">or a similar </w:t>
      </w:r>
      <w:r w:rsidR="00334F65" w:rsidRPr="00114E16">
        <w:rPr>
          <w:rFonts w:ascii="Times New Roman" w:hAnsi="Times New Roman" w:cs="Times New Roman"/>
          <w:spacing w:val="-1"/>
        </w:rPr>
        <w:t xml:space="preserve">threat from affecting the Data </w:t>
      </w:r>
      <w:r w:rsidR="005C22E5" w:rsidRPr="00114E16">
        <w:rPr>
          <w:rFonts w:ascii="Times New Roman" w:hAnsi="Times New Roman" w:cs="Times New Roman"/>
          <w:spacing w:val="-1"/>
        </w:rPr>
        <w:t xml:space="preserve">again in the future, and (4) document the </w:t>
      </w:r>
      <w:r w:rsidR="00096B29" w:rsidRPr="00114E16">
        <w:rPr>
          <w:rFonts w:ascii="Times New Roman" w:hAnsi="Times New Roman" w:cs="Times New Roman"/>
          <w:spacing w:val="-1"/>
        </w:rPr>
        <w:t>additional</w:t>
      </w:r>
      <w:r w:rsidR="00355E8E" w:rsidRPr="00114E16">
        <w:rPr>
          <w:rFonts w:ascii="Times New Roman" w:hAnsi="Times New Roman" w:cs="Times New Roman"/>
          <w:spacing w:val="-1"/>
        </w:rPr>
        <w:t xml:space="preserve"> action </w:t>
      </w:r>
      <w:r w:rsidR="005C22E5" w:rsidRPr="00114E16">
        <w:rPr>
          <w:rFonts w:ascii="Times New Roman" w:hAnsi="Times New Roman" w:cs="Times New Roman"/>
          <w:spacing w:val="-1"/>
        </w:rPr>
        <w:t xml:space="preserve">steps </w:t>
      </w:r>
      <w:r w:rsidR="00286902" w:rsidRPr="00114E16">
        <w:rPr>
          <w:rFonts w:ascii="Times New Roman" w:hAnsi="Times New Roman" w:cs="Times New Roman"/>
          <w:spacing w:val="-1"/>
        </w:rPr>
        <w:t xml:space="preserve">taken – as outlined here – </w:t>
      </w:r>
      <w:r w:rsidR="00355E8E" w:rsidRPr="00114E16">
        <w:rPr>
          <w:rFonts w:ascii="Times New Roman" w:hAnsi="Times New Roman" w:cs="Times New Roman"/>
          <w:spacing w:val="-1"/>
        </w:rPr>
        <w:t>and provid</w:t>
      </w:r>
      <w:r w:rsidR="00286902" w:rsidRPr="00114E16">
        <w:rPr>
          <w:rFonts w:ascii="Times New Roman" w:hAnsi="Times New Roman" w:cs="Times New Roman"/>
          <w:spacing w:val="-1"/>
        </w:rPr>
        <w:t>e</w:t>
      </w:r>
      <w:r w:rsidR="00355E8E" w:rsidRPr="00114E16">
        <w:rPr>
          <w:rFonts w:ascii="Times New Roman" w:hAnsi="Times New Roman" w:cs="Times New Roman"/>
          <w:spacing w:val="-1"/>
        </w:rPr>
        <w:t xml:space="preserve"> a </w:t>
      </w:r>
      <w:r w:rsidR="00286902" w:rsidRPr="00114E16">
        <w:rPr>
          <w:rFonts w:ascii="Times New Roman" w:hAnsi="Times New Roman" w:cs="Times New Roman"/>
          <w:spacing w:val="-1"/>
        </w:rPr>
        <w:t>summary</w:t>
      </w:r>
      <w:r w:rsidR="00355E8E" w:rsidRPr="00114E16">
        <w:rPr>
          <w:rFonts w:ascii="Times New Roman" w:hAnsi="Times New Roman" w:cs="Times New Roman"/>
          <w:spacing w:val="-1"/>
        </w:rPr>
        <w:t xml:space="preserve"> of the same to </w:t>
      </w:r>
      <w:r w:rsidR="00BC1F9C" w:rsidRPr="007B0CE8">
        <w:rPr>
          <w:rFonts w:ascii="Times New Roman" w:hAnsi="Times New Roman" w:cs="Times New Roman"/>
        </w:rPr>
        <w:t>IOT and any Agency Contacts</w:t>
      </w:r>
      <w:r w:rsidR="005C22E5" w:rsidRPr="00114E16">
        <w:rPr>
          <w:rFonts w:ascii="Times New Roman" w:hAnsi="Times New Roman" w:cs="Times New Roman"/>
          <w:spacing w:val="-1"/>
        </w:rPr>
        <w:t>.</w:t>
      </w:r>
    </w:p>
    <w:p w14:paraId="208151B2" w14:textId="445037A4" w:rsidR="00382EAC" w:rsidRDefault="00847B6C" w:rsidP="002A7A83">
      <w:pPr>
        <w:pStyle w:val="BodyText"/>
        <w:widowControl/>
        <w:tabs>
          <w:tab w:val="left" w:pos="360"/>
        </w:tabs>
        <w:spacing w:after="240"/>
        <w:ind w:left="0"/>
        <w:jc w:val="both"/>
        <w:rPr>
          <w:rFonts w:ascii="Times New Roman" w:hAnsi="Times New Roman" w:cs="Times New Roman"/>
          <w:spacing w:val="-1"/>
        </w:rPr>
      </w:pPr>
      <w:r w:rsidRPr="001B64BD">
        <w:rPr>
          <w:rFonts w:ascii="Times New Roman" w:hAnsi="Times New Roman" w:cs="Times New Roman"/>
          <w:spacing w:val="-1"/>
        </w:rPr>
        <w:t xml:space="preserve">If the Data Breach is the result of the Contractor’s </w:t>
      </w:r>
      <w:r w:rsidR="0028413E">
        <w:rPr>
          <w:rFonts w:ascii="Times New Roman" w:hAnsi="Times New Roman" w:cs="Times New Roman"/>
          <w:spacing w:val="-1"/>
        </w:rPr>
        <w:t xml:space="preserve">or its agents’ </w:t>
      </w:r>
      <w:r w:rsidR="00446B94">
        <w:rPr>
          <w:rFonts w:ascii="Times New Roman" w:hAnsi="Times New Roman" w:cs="Times New Roman"/>
          <w:spacing w:val="-1"/>
        </w:rPr>
        <w:t xml:space="preserve">failure to </w:t>
      </w:r>
      <w:r w:rsidR="00E44AED">
        <w:rPr>
          <w:rFonts w:ascii="Times New Roman" w:hAnsi="Times New Roman" w:cs="Times New Roman"/>
          <w:spacing w:val="-1"/>
        </w:rPr>
        <w:t>adhere to</w:t>
      </w:r>
      <w:r w:rsidR="00B778A5">
        <w:rPr>
          <w:rFonts w:ascii="Times New Roman" w:hAnsi="Times New Roman" w:cs="Times New Roman"/>
          <w:spacing w:val="-1"/>
        </w:rPr>
        <w:t xml:space="preserve"> </w:t>
      </w:r>
      <w:r w:rsidRPr="001B64BD">
        <w:rPr>
          <w:rFonts w:ascii="Times New Roman" w:hAnsi="Times New Roman" w:cs="Times New Roman"/>
          <w:spacing w:val="-1"/>
        </w:rPr>
        <w:t xml:space="preserve">its </w:t>
      </w:r>
      <w:r w:rsidR="00E36AF8" w:rsidRPr="001B64BD">
        <w:rPr>
          <w:rFonts w:ascii="Times New Roman" w:hAnsi="Times New Roman" w:cs="Times New Roman"/>
          <w:spacing w:val="-1"/>
        </w:rPr>
        <w:t xml:space="preserve">data privacy and security obligations under Section 4, above, </w:t>
      </w:r>
      <w:r w:rsidR="000B26FF" w:rsidRPr="001B64BD">
        <w:rPr>
          <w:rFonts w:ascii="Times New Roman" w:hAnsi="Times New Roman" w:cs="Times New Roman"/>
          <w:spacing w:val="-1"/>
        </w:rPr>
        <w:t>the Contract</w:t>
      </w:r>
      <w:r w:rsidR="003646F8" w:rsidRPr="001B64BD">
        <w:rPr>
          <w:rFonts w:ascii="Times New Roman" w:hAnsi="Times New Roman" w:cs="Times New Roman"/>
          <w:spacing w:val="-1"/>
        </w:rPr>
        <w:t>or</w:t>
      </w:r>
      <w:r w:rsidR="000B26FF" w:rsidRPr="001B64BD">
        <w:rPr>
          <w:rFonts w:ascii="Times New Roman" w:hAnsi="Times New Roman" w:cs="Times New Roman"/>
          <w:spacing w:val="-1"/>
        </w:rPr>
        <w:t xml:space="preserve"> shall </w:t>
      </w:r>
      <w:r w:rsidR="00A06B00" w:rsidRPr="001B64BD">
        <w:rPr>
          <w:rFonts w:ascii="Times New Roman" w:hAnsi="Times New Roman" w:cs="Times New Roman"/>
          <w:spacing w:val="-1"/>
        </w:rPr>
        <w:t xml:space="preserve">cover the costs </w:t>
      </w:r>
      <w:r w:rsidR="00E02438" w:rsidRPr="001B64BD">
        <w:rPr>
          <w:rFonts w:ascii="Times New Roman" w:hAnsi="Times New Roman" w:cs="Times New Roman"/>
          <w:spacing w:val="-1"/>
        </w:rPr>
        <w:t xml:space="preserve">that the State incurs </w:t>
      </w:r>
      <w:r w:rsidR="00A06B00" w:rsidRPr="001B64BD">
        <w:rPr>
          <w:rFonts w:ascii="Times New Roman" w:hAnsi="Times New Roman" w:cs="Times New Roman"/>
          <w:spacing w:val="-1"/>
        </w:rPr>
        <w:t xml:space="preserve">associated with </w:t>
      </w:r>
      <w:r w:rsidR="008B5C1C" w:rsidRPr="001B64BD">
        <w:rPr>
          <w:rFonts w:ascii="Times New Roman" w:hAnsi="Times New Roman" w:cs="Times New Roman"/>
          <w:spacing w:val="-1"/>
        </w:rPr>
        <w:t>providing n</w:t>
      </w:r>
      <w:r w:rsidR="000704AB" w:rsidRPr="001B64BD">
        <w:rPr>
          <w:rFonts w:ascii="Times New Roman" w:hAnsi="Times New Roman" w:cs="Times New Roman"/>
          <w:spacing w:val="-1"/>
        </w:rPr>
        <w:t>otice</w:t>
      </w:r>
      <w:r w:rsidR="000704AB" w:rsidRPr="001B64BD">
        <w:rPr>
          <w:rFonts w:ascii="Times New Roman" w:hAnsi="Times New Roman" w:cs="Times New Roman"/>
          <w:spacing w:val="-2"/>
        </w:rPr>
        <w:t xml:space="preserve"> </w:t>
      </w:r>
      <w:r w:rsidR="00E06DA1" w:rsidRPr="001B64BD">
        <w:rPr>
          <w:rFonts w:ascii="Times New Roman" w:hAnsi="Times New Roman" w:cs="Times New Roman"/>
          <w:spacing w:val="-2"/>
        </w:rPr>
        <w:t xml:space="preserve">of the Data Breach </w:t>
      </w:r>
      <w:r w:rsidR="000704AB" w:rsidRPr="001B64BD">
        <w:rPr>
          <w:rFonts w:ascii="Times New Roman" w:hAnsi="Times New Roman" w:cs="Times New Roman"/>
          <w:spacing w:val="-1"/>
        </w:rPr>
        <w:t>to</w:t>
      </w:r>
      <w:r w:rsidR="000704AB" w:rsidRPr="001B64BD">
        <w:rPr>
          <w:rFonts w:ascii="Times New Roman" w:hAnsi="Times New Roman" w:cs="Times New Roman"/>
          <w:spacing w:val="1"/>
        </w:rPr>
        <w:t xml:space="preserve"> </w:t>
      </w:r>
      <w:r w:rsidR="00D9133A" w:rsidRPr="001B64BD">
        <w:rPr>
          <w:rFonts w:ascii="Times New Roman" w:hAnsi="Times New Roman" w:cs="Times New Roman"/>
          <w:spacing w:val="1"/>
        </w:rPr>
        <w:t xml:space="preserve">affected </w:t>
      </w:r>
      <w:r w:rsidR="000704AB" w:rsidRPr="001B64BD">
        <w:rPr>
          <w:rFonts w:ascii="Times New Roman" w:hAnsi="Times New Roman" w:cs="Times New Roman"/>
          <w:spacing w:val="-1"/>
        </w:rPr>
        <w:t>individuals,</w:t>
      </w:r>
      <w:r w:rsidR="000704AB" w:rsidRPr="001B64BD">
        <w:rPr>
          <w:rFonts w:ascii="Times New Roman" w:hAnsi="Times New Roman" w:cs="Times New Roman"/>
        </w:rPr>
        <w:t xml:space="preserve"> </w:t>
      </w:r>
      <w:r w:rsidR="000704AB" w:rsidRPr="001B64BD">
        <w:rPr>
          <w:rFonts w:ascii="Times New Roman" w:hAnsi="Times New Roman" w:cs="Times New Roman"/>
          <w:spacing w:val="-1"/>
        </w:rPr>
        <w:t>regulators,</w:t>
      </w:r>
      <w:r w:rsidR="000704AB" w:rsidRPr="001B64BD">
        <w:rPr>
          <w:rFonts w:ascii="Times New Roman" w:hAnsi="Times New Roman" w:cs="Times New Roman"/>
          <w:spacing w:val="-2"/>
        </w:rPr>
        <w:t xml:space="preserve"> </w:t>
      </w:r>
      <w:r w:rsidR="00ED0FDB" w:rsidRPr="001B64BD">
        <w:rPr>
          <w:rFonts w:ascii="Times New Roman" w:hAnsi="Times New Roman" w:cs="Times New Roman"/>
          <w:spacing w:val="-2"/>
        </w:rPr>
        <w:t>and</w:t>
      </w:r>
      <w:r w:rsidR="000704AB" w:rsidRPr="001B64BD">
        <w:rPr>
          <w:rFonts w:ascii="Times New Roman" w:hAnsi="Times New Roman" w:cs="Times New Roman"/>
        </w:rPr>
        <w:t xml:space="preserve"> </w:t>
      </w:r>
      <w:r w:rsidR="000704AB" w:rsidRPr="001B64BD">
        <w:rPr>
          <w:rFonts w:ascii="Times New Roman" w:hAnsi="Times New Roman"/>
          <w:spacing w:val="-1"/>
        </w:rPr>
        <w:t>o</w:t>
      </w:r>
      <w:r w:rsidR="000704AB" w:rsidRPr="001B64BD">
        <w:rPr>
          <w:rFonts w:ascii="Times New Roman" w:hAnsi="Times New Roman" w:cs="Times New Roman"/>
          <w:spacing w:val="-1"/>
        </w:rPr>
        <w:t>thers</w:t>
      </w:r>
      <w:r w:rsidR="005E69B5" w:rsidRPr="001B64BD">
        <w:rPr>
          <w:rFonts w:ascii="Times New Roman" w:hAnsi="Times New Roman" w:cs="Times New Roman"/>
          <w:spacing w:val="-1"/>
        </w:rPr>
        <w:t xml:space="preserve">; with </w:t>
      </w:r>
      <w:r w:rsidR="005E69B5" w:rsidRPr="001B64BD">
        <w:rPr>
          <w:rFonts w:ascii="Times New Roman" w:hAnsi="Times New Roman" w:cs="Times New Roman"/>
          <w:spacing w:val="-1"/>
        </w:rPr>
        <w:lastRenderedPageBreak/>
        <w:t xml:space="preserve">providing </w:t>
      </w:r>
      <w:r w:rsidR="00933600" w:rsidRPr="001B64BD">
        <w:rPr>
          <w:rFonts w:ascii="Times New Roman" w:hAnsi="Times New Roman" w:cs="Times New Roman"/>
          <w:spacing w:val="1"/>
        </w:rPr>
        <w:t>credit</w:t>
      </w:r>
      <w:r w:rsidR="00C230F1" w:rsidRPr="001B64BD">
        <w:rPr>
          <w:rFonts w:ascii="Times New Roman" w:hAnsi="Times New Roman" w:cs="Times New Roman"/>
          <w:spacing w:val="1"/>
        </w:rPr>
        <w:t>-monitoring service</w:t>
      </w:r>
      <w:r w:rsidR="005E69B5" w:rsidRPr="001B64BD">
        <w:rPr>
          <w:rFonts w:ascii="Times New Roman" w:hAnsi="Times New Roman" w:cs="Times New Roman"/>
          <w:spacing w:val="1"/>
        </w:rPr>
        <w:t>s f</w:t>
      </w:r>
      <w:r w:rsidR="00710529" w:rsidRPr="001B64BD">
        <w:rPr>
          <w:rFonts w:ascii="Times New Roman" w:hAnsi="Times New Roman" w:cs="Times New Roman"/>
          <w:spacing w:val="1"/>
        </w:rPr>
        <w:t>o</w:t>
      </w:r>
      <w:r w:rsidR="005E69B5" w:rsidRPr="001B64BD">
        <w:rPr>
          <w:rFonts w:ascii="Times New Roman" w:hAnsi="Times New Roman" w:cs="Times New Roman"/>
          <w:spacing w:val="1"/>
        </w:rPr>
        <w:t>r affected individuals</w:t>
      </w:r>
      <w:r w:rsidR="007D3091" w:rsidRPr="001B64BD">
        <w:rPr>
          <w:rFonts w:ascii="Times New Roman" w:hAnsi="Times New Roman" w:cs="Times New Roman"/>
          <w:spacing w:val="1"/>
        </w:rPr>
        <w:t xml:space="preserve">; </w:t>
      </w:r>
      <w:r w:rsidR="005E69B5" w:rsidRPr="001B64BD">
        <w:rPr>
          <w:rFonts w:ascii="Times New Roman" w:hAnsi="Times New Roman" w:cs="Times New Roman"/>
          <w:spacing w:val="1"/>
        </w:rPr>
        <w:t xml:space="preserve">and with </w:t>
      </w:r>
      <w:r w:rsidR="00DF237C" w:rsidRPr="001B64BD">
        <w:rPr>
          <w:rFonts w:ascii="Times New Roman" w:hAnsi="Times New Roman" w:cs="Times New Roman"/>
          <w:spacing w:val="1"/>
        </w:rPr>
        <w:t xml:space="preserve">providing </w:t>
      </w:r>
      <w:r w:rsidR="007D3091" w:rsidRPr="001B64BD">
        <w:rPr>
          <w:rFonts w:ascii="Times New Roman" w:hAnsi="Times New Roman" w:cs="Times New Roman"/>
          <w:spacing w:val="1"/>
        </w:rPr>
        <w:t xml:space="preserve">a website, a toll-free telephone number, </w:t>
      </w:r>
      <w:r w:rsidR="004F7B44" w:rsidRPr="001B64BD">
        <w:rPr>
          <w:rFonts w:ascii="Times New Roman" w:hAnsi="Times New Roman" w:cs="Times New Roman"/>
          <w:spacing w:val="1"/>
        </w:rPr>
        <w:t>and a call center for affected individuals</w:t>
      </w:r>
      <w:r w:rsidR="00DF237C" w:rsidRPr="001B64BD">
        <w:rPr>
          <w:rFonts w:ascii="Times New Roman" w:hAnsi="Times New Roman" w:cs="Times New Roman"/>
          <w:spacing w:val="1"/>
        </w:rPr>
        <w:t xml:space="preserve"> to contact</w:t>
      </w:r>
      <w:r w:rsidR="00A33011" w:rsidRPr="001B64BD">
        <w:rPr>
          <w:rFonts w:ascii="Times New Roman" w:hAnsi="Times New Roman" w:cs="Times New Roman"/>
          <w:spacing w:val="1"/>
        </w:rPr>
        <w:t>.</w:t>
      </w:r>
      <w:r w:rsidR="00A33011">
        <w:rPr>
          <w:rFonts w:ascii="Times New Roman" w:hAnsi="Times New Roman" w:cs="Times New Roman"/>
          <w:spacing w:val="1"/>
        </w:rPr>
        <w:t xml:space="preserve">  </w:t>
      </w:r>
    </w:p>
    <w:p w14:paraId="0452CE0B" w14:textId="30B4F94F" w:rsidR="003E0196" w:rsidRPr="00843647" w:rsidRDefault="005169F6" w:rsidP="006715CD">
      <w:pPr>
        <w:pStyle w:val="BodyText"/>
        <w:widowControl/>
        <w:numPr>
          <w:ilvl w:val="0"/>
          <w:numId w:val="2"/>
        </w:numPr>
        <w:tabs>
          <w:tab w:val="left" w:pos="360"/>
        </w:tabs>
        <w:spacing w:after="240"/>
        <w:ind w:left="360" w:hanging="360"/>
        <w:jc w:val="both"/>
        <w:rPr>
          <w:rFonts w:ascii="Times New Roman" w:hAnsi="Times New Roman" w:cs="Times New Roman"/>
          <w:b/>
        </w:rPr>
      </w:pPr>
      <w:r w:rsidRPr="00114E16">
        <w:rPr>
          <w:rFonts w:ascii="Times New Roman" w:hAnsi="Times New Roman" w:cs="Times New Roman"/>
          <w:b/>
          <w:bCs/>
        </w:rPr>
        <w:t xml:space="preserve"> </w:t>
      </w:r>
      <w:r w:rsidRPr="00114E16">
        <w:rPr>
          <w:rFonts w:ascii="Times New Roman" w:hAnsi="Times New Roman" w:cs="Times New Roman"/>
          <w:b/>
          <w:bCs/>
        </w:rPr>
        <w:tab/>
      </w:r>
      <w:commentRangeStart w:id="7"/>
      <w:r w:rsidR="000C2C95" w:rsidRPr="001B64BD">
        <w:rPr>
          <w:rFonts w:ascii="Times New Roman" w:hAnsi="Times New Roman" w:cs="Times New Roman"/>
          <w:b/>
          <w:bCs/>
        </w:rPr>
        <w:t>Warrant</w:t>
      </w:r>
      <w:r w:rsidR="004159BC" w:rsidRPr="001B64BD">
        <w:rPr>
          <w:rFonts w:ascii="Times New Roman" w:hAnsi="Times New Roman" w:cs="Times New Roman"/>
          <w:b/>
          <w:bCs/>
        </w:rPr>
        <w:t>ies</w:t>
      </w:r>
      <w:commentRangeEnd w:id="7"/>
      <w:r w:rsidR="007B61F9">
        <w:rPr>
          <w:rStyle w:val="CommentReference"/>
          <w:rFonts w:asciiTheme="minorHAnsi" w:eastAsiaTheme="minorHAnsi" w:hAnsiTheme="minorHAnsi"/>
        </w:rPr>
        <w:commentReference w:id="7"/>
      </w:r>
      <w:r w:rsidR="000C2C95" w:rsidRPr="001B64BD">
        <w:rPr>
          <w:rFonts w:ascii="Times New Roman" w:hAnsi="Times New Roman" w:cs="Times New Roman"/>
          <w:b/>
          <w:bCs/>
        </w:rPr>
        <w:t>.</w:t>
      </w:r>
      <w:r w:rsidR="000C2C95" w:rsidRPr="001B64BD">
        <w:rPr>
          <w:rFonts w:ascii="Times New Roman" w:hAnsi="Times New Roman" w:cs="Times New Roman"/>
        </w:rPr>
        <w:t xml:space="preserve">  </w:t>
      </w:r>
      <w:bookmarkStart w:id="8" w:name="_Toc528323794"/>
    </w:p>
    <w:p w14:paraId="3E107EEC" w14:textId="7E7E7071" w:rsidR="003E0196" w:rsidRPr="00843647" w:rsidRDefault="00D56026" w:rsidP="006715CD">
      <w:pPr>
        <w:pStyle w:val="BodyText"/>
        <w:widowControl/>
        <w:numPr>
          <w:ilvl w:val="3"/>
          <w:numId w:val="4"/>
        </w:numPr>
        <w:tabs>
          <w:tab w:val="left" w:pos="360"/>
        </w:tabs>
        <w:spacing w:after="240"/>
        <w:ind w:left="0" w:firstLine="0"/>
        <w:jc w:val="both"/>
        <w:rPr>
          <w:rFonts w:ascii="Times New Roman" w:hAnsi="Times New Roman" w:cs="Times New Roman"/>
        </w:rPr>
      </w:pPr>
      <w:r w:rsidRPr="005B55D6">
        <w:rPr>
          <w:rFonts w:ascii="Times New Roman" w:hAnsi="Times New Roman" w:cs="Times New Roman"/>
          <w:bCs/>
          <w:u w:val="single"/>
        </w:rPr>
        <w:t>The Service</w:t>
      </w:r>
      <w:bookmarkEnd w:id="8"/>
      <w:r w:rsidR="003E0196" w:rsidRPr="00843647">
        <w:rPr>
          <w:rFonts w:ascii="Times New Roman" w:hAnsi="Times New Roman" w:cs="Times New Roman"/>
          <w:bCs/>
        </w:rPr>
        <w:t>.</w:t>
      </w:r>
      <w:r w:rsidRPr="00843647">
        <w:rPr>
          <w:rFonts w:ascii="Times New Roman" w:hAnsi="Times New Roman" w:cs="Times New Roman"/>
          <w:bCs/>
        </w:rPr>
        <w:t xml:space="preserve">  </w:t>
      </w:r>
      <w:r w:rsidR="004159BC" w:rsidRPr="00843647">
        <w:rPr>
          <w:rFonts w:ascii="Times New Roman" w:hAnsi="Times New Roman" w:cs="Times New Roman"/>
          <w:bCs/>
        </w:rPr>
        <w:t>With respect to the Service, t</w:t>
      </w:r>
      <w:r w:rsidR="008A3441" w:rsidRPr="00843647">
        <w:rPr>
          <w:rFonts w:ascii="Times New Roman" w:hAnsi="Times New Roman" w:cs="Times New Roman"/>
        </w:rPr>
        <w:t>he Contractor</w:t>
      </w:r>
      <w:r w:rsidR="003E0196" w:rsidRPr="00843647">
        <w:rPr>
          <w:rFonts w:ascii="Times New Roman" w:hAnsi="Times New Roman" w:cs="Times New Roman"/>
        </w:rPr>
        <w:t xml:space="preserve"> </w:t>
      </w:r>
      <w:ins w:id="9" w:author="Author">
        <w:r w:rsidR="008549AA">
          <w:rPr>
            <w:rFonts w:ascii="Times New Roman" w:hAnsi="Times New Roman" w:cs="Times New Roman"/>
          </w:rPr>
          <w:t xml:space="preserve">shall pass through all standard warranties and guarantees which </w:t>
        </w:r>
      </w:ins>
      <w:r w:rsidR="003E0196" w:rsidRPr="00843647">
        <w:rPr>
          <w:rFonts w:ascii="Times New Roman" w:hAnsi="Times New Roman" w:cs="Times New Roman"/>
        </w:rPr>
        <w:t xml:space="preserve">warrants </w:t>
      </w:r>
      <w:r w:rsidR="004159BC" w:rsidRPr="00843647">
        <w:rPr>
          <w:rFonts w:ascii="Times New Roman" w:hAnsi="Times New Roman" w:cs="Times New Roman"/>
        </w:rPr>
        <w:t>as</w:t>
      </w:r>
      <w:r w:rsidR="003E0196" w:rsidRPr="00843647">
        <w:rPr>
          <w:rFonts w:ascii="Times New Roman" w:hAnsi="Times New Roman" w:cs="Times New Roman"/>
        </w:rPr>
        <w:t xml:space="preserve"> follow</w:t>
      </w:r>
      <w:r w:rsidR="004159BC" w:rsidRPr="00843647">
        <w:rPr>
          <w:rFonts w:ascii="Times New Roman" w:hAnsi="Times New Roman" w:cs="Times New Roman"/>
        </w:rPr>
        <w:t>s</w:t>
      </w:r>
      <w:r w:rsidR="003E0196" w:rsidRPr="00843647">
        <w:rPr>
          <w:rFonts w:ascii="Times New Roman" w:hAnsi="Times New Roman" w:cs="Times New Roman"/>
        </w:rPr>
        <w:t>:</w:t>
      </w:r>
    </w:p>
    <w:p w14:paraId="18672C48" w14:textId="2F021485" w:rsidR="008A3441" w:rsidRPr="00BC1F9C" w:rsidRDefault="009D6393" w:rsidP="006715CD">
      <w:pPr>
        <w:pStyle w:val="BodyText"/>
        <w:numPr>
          <w:ilvl w:val="0"/>
          <w:numId w:val="7"/>
        </w:numPr>
        <w:spacing w:after="240"/>
        <w:ind w:left="360" w:firstLine="0"/>
        <w:jc w:val="both"/>
        <w:rPr>
          <w:rFonts w:ascii="Times New Roman" w:hAnsi="Times New Roman" w:cs="Times New Roman"/>
        </w:rPr>
      </w:pPr>
      <w:r>
        <w:rPr>
          <w:rFonts w:ascii="Times New Roman" w:hAnsi="Times New Roman" w:cs="Times New Roman"/>
        </w:rPr>
        <w:t>If t</w:t>
      </w:r>
      <w:r w:rsidR="003E0196" w:rsidRPr="00BC1F9C">
        <w:rPr>
          <w:rFonts w:ascii="Times New Roman" w:hAnsi="Times New Roman" w:cs="Times New Roman"/>
        </w:rPr>
        <w:t>he</w:t>
      </w:r>
      <w:r w:rsidR="006D018B" w:rsidRPr="00BC1F9C">
        <w:rPr>
          <w:rFonts w:ascii="Times New Roman" w:hAnsi="Times New Roman" w:cs="Times New Roman"/>
        </w:rPr>
        <w:t xml:space="preserve"> Service </w:t>
      </w:r>
      <w:r w:rsidR="003758E9" w:rsidRPr="00BC1F9C">
        <w:rPr>
          <w:rFonts w:ascii="Times New Roman" w:hAnsi="Times New Roman" w:cs="Times New Roman"/>
        </w:rPr>
        <w:t xml:space="preserve">was offered </w:t>
      </w:r>
      <w:r w:rsidR="006D018B" w:rsidRPr="00BC1F9C">
        <w:rPr>
          <w:rFonts w:ascii="Times New Roman" w:hAnsi="Times New Roman" w:cs="Times New Roman"/>
        </w:rPr>
        <w:t xml:space="preserve">to the State </w:t>
      </w:r>
      <w:r w:rsidR="003758E9" w:rsidRPr="00BC1F9C">
        <w:rPr>
          <w:rFonts w:ascii="Times New Roman" w:hAnsi="Times New Roman" w:cs="Times New Roman"/>
        </w:rPr>
        <w:t>by the Contractor</w:t>
      </w:r>
      <w:r w:rsidR="00002485">
        <w:rPr>
          <w:rFonts w:ascii="Times New Roman" w:hAnsi="Times New Roman" w:cs="Times New Roman"/>
        </w:rPr>
        <w:t xml:space="preserve"> as a result of a special procurement request or </w:t>
      </w:r>
      <w:r w:rsidR="006D018B" w:rsidRPr="00BC1F9C">
        <w:rPr>
          <w:rFonts w:ascii="Times New Roman" w:hAnsi="Times New Roman" w:cs="Times New Roman"/>
        </w:rPr>
        <w:t>a re</w:t>
      </w:r>
      <w:r w:rsidR="003E0196" w:rsidRPr="00BC1F9C">
        <w:rPr>
          <w:rFonts w:ascii="Times New Roman" w:hAnsi="Times New Roman" w:cs="Times New Roman"/>
        </w:rPr>
        <w:t xml:space="preserve">quest for </w:t>
      </w:r>
      <w:r w:rsidR="006D018B" w:rsidRPr="00BC1F9C">
        <w:rPr>
          <w:rFonts w:ascii="Times New Roman" w:hAnsi="Times New Roman" w:cs="Times New Roman"/>
        </w:rPr>
        <w:t>p</w:t>
      </w:r>
      <w:r w:rsidR="003E0196" w:rsidRPr="00BC1F9C">
        <w:rPr>
          <w:rFonts w:ascii="Times New Roman" w:hAnsi="Times New Roman" w:cs="Times New Roman"/>
        </w:rPr>
        <w:t>roposal</w:t>
      </w:r>
      <w:r w:rsidR="00696FB5">
        <w:rPr>
          <w:rFonts w:ascii="Times New Roman" w:hAnsi="Times New Roman" w:cs="Times New Roman"/>
        </w:rPr>
        <w:t>,</w:t>
      </w:r>
      <w:r w:rsidR="003758E9" w:rsidRPr="00BC1F9C">
        <w:rPr>
          <w:rFonts w:ascii="Times New Roman" w:hAnsi="Times New Roman" w:cs="Times New Roman"/>
        </w:rPr>
        <w:t xml:space="preserve"> th</w:t>
      </w:r>
      <w:r w:rsidR="006D018B" w:rsidRPr="00BC1F9C">
        <w:rPr>
          <w:rFonts w:ascii="Times New Roman" w:hAnsi="Times New Roman" w:cs="Times New Roman"/>
        </w:rPr>
        <w:t xml:space="preserve">e Service </w:t>
      </w:r>
      <w:r w:rsidR="003E0196" w:rsidRPr="00BC1F9C">
        <w:rPr>
          <w:rFonts w:ascii="Times New Roman" w:hAnsi="Times New Roman" w:cs="Times New Roman"/>
        </w:rPr>
        <w:t xml:space="preserve">shall be fit for the particular purposes specified in the </w:t>
      </w:r>
      <w:r w:rsidR="006D018B" w:rsidRPr="00BC1F9C">
        <w:rPr>
          <w:rFonts w:ascii="Times New Roman" w:hAnsi="Times New Roman" w:cs="Times New Roman"/>
        </w:rPr>
        <w:t>request</w:t>
      </w:r>
      <w:r w:rsidR="003E0196" w:rsidRPr="00BC1F9C">
        <w:rPr>
          <w:rFonts w:ascii="Times New Roman" w:hAnsi="Times New Roman" w:cs="Times New Roman"/>
        </w:rPr>
        <w:t xml:space="preserve">.  </w:t>
      </w:r>
      <w:r w:rsidR="008A3441" w:rsidRPr="00BC1F9C">
        <w:rPr>
          <w:rFonts w:ascii="Times New Roman" w:hAnsi="Times New Roman" w:cs="Times New Roman"/>
        </w:rPr>
        <w:t>The Contractor</w:t>
      </w:r>
      <w:r w:rsidR="003E0196" w:rsidRPr="00BC1F9C">
        <w:rPr>
          <w:rFonts w:ascii="Times New Roman" w:hAnsi="Times New Roman" w:cs="Times New Roman"/>
        </w:rPr>
        <w:t xml:space="preserve"> possesse</w:t>
      </w:r>
      <w:r w:rsidR="006D018B" w:rsidRPr="00BC1F9C">
        <w:rPr>
          <w:rFonts w:ascii="Times New Roman" w:hAnsi="Times New Roman" w:cs="Times New Roman"/>
        </w:rPr>
        <w:t>s</w:t>
      </w:r>
      <w:r w:rsidR="003E0196" w:rsidRPr="00BC1F9C">
        <w:rPr>
          <w:rFonts w:ascii="Times New Roman" w:hAnsi="Times New Roman" w:cs="Times New Roman"/>
        </w:rPr>
        <w:t xml:space="preserve"> superior knowledge</w:t>
      </w:r>
      <w:r w:rsidR="006D018B" w:rsidRPr="00BC1F9C">
        <w:rPr>
          <w:rFonts w:ascii="Times New Roman" w:hAnsi="Times New Roman" w:cs="Times New Roman"/>
        </w:rPr>
        <w:t>,</w:t>
      </w:r>
      <w:r w:rsidR="003E0196" w:rsidRPr="00BC1F9C">
        <w:rPr>
          <w:rFonts w:ascii="Times New Roman" w:hAnsi="Times New Roman" w:cs="Times New Roman"/>
        </w:rPr>
        <w:t xml:space="preserve"> with respect to the </w:t>
      </w:r>
      <w:r w:rsidR="006D018B" w:rsidRPr="00BC1F9C">
        <w:rPr>
          <w:rFonts w:ascii="Times New Roman" w:hAnsi="Times New Roman" w:cs="Times New Roman"/>
        </w:rPr>
        <w:t>Service,</w:t>
      </w:r>
      <w:r w:rsidR="003E0196" w:rsidRPr="00BC1F9C">
        <w:rPr>
          <w:rFonts w:ascii="Times New Roman" w:hAnsi="Times New Roman" w:cs="Times New Roman"/>
        </w:rPr>
        <w:t xml:space="preserve"> and is aware that </w:t>
      </w:r>
      <w:r w:rsidR="008A3441" w:rsidRPr="00BC1F9C">
        <w:rPr>
          <w:rFonts w:ascii="Times New Roman" w:hAnsi="Times New Roman" w:cs="Times New Roman"/>
        </w:rPr>
        <w:t>the State</w:t>
      </w:r>
      <w:r w:rsidR="003E0196" w:rsidRPr="00BC1F9C">
        <w:rPr>
          <w:rFonts w:ascii="Times New Roman" w:hAnsi="Times New Roman" w:cs="Times New Roman"/>
        </w:rPr>
        <w:t xml:space="preserve"> is relying on </w:t>
      </w:r>
      <w:r w:rsidR="006D018B" w:rsidRPr="00BC1F9C">
        <w:rPr>
          <w:rFonts w:ascii="Times New Roman" w:hAnsi="Times New Roman" w:cs="Times New Roman"/>
        </w:rPr>
        <w:t>it</w:t>
      </w:r>
      <w:r w:rsidR="003E0196" w:rsidRPr="00BC1F9C">
        <w:rPr>
          <w:rFonts w:ascii="Times New Roman" w:hAnsi="Times New Roman" w:cs="Times New Roman"/>
        </w:rPr>
        <w:t xml:space="preserve">s skill and judgment in providing the Service. </w:t>
      </w:r>
    </w:p>
    <w:p w14:paraId="27485E6C" w14:textId="28DD1DAC" w:rsidR="008A3441" w:rsidRPr="00843647" w:rsidRDefault="008A3441" w:rsidP="006715CD">
      <w:pPr>
        <w:pStyle w:val="BodyText"/>
        <w:numPr>
          <w:ilvl w:val="0"/>
          <w:numId w:val="7"/>
        </w:numPr>
        <w:spacing w:after="240"/>
        <w:ind w:left="360" w:firstLine="0"/>
        <w:jc w:val="both"/>
        <w:rPr>
          <w:rFonts w:ascii="Times New Roman" w:hAnsi="Times New Roman" w:cs="Times New Roman"/>
        </w:rPr>
      </w:pPr>
      <w:r w:rsidRPr="00843647">
        <w:rPr>
          <w:rFonts w:ascii="Times New Roman" w:hAnsi="Times New Roman" w:cs="Times New Roman"/>
        </w:rPr>
        <w:t>The</w:t>
      </w:r>
      <w:r w:rsidR="002352B6" w:rsidRPr="00843647">
        <w:rPr>
          <w:rFonts w:ascii="Times New Roman" w:hAnsi="Times New Roman" w:cs="Times New Roman"/>
        </w:rPr>
        <w:t xml:space="preserve"> </w:t>
      </w:r>
      <w:r w:rsidR="003E0196" w:rsidRPr="00843647">
        <w:rPr>
          <w:rFonts w:ascii="Times New Roman" w:hAnsi="Times New Roman" w:cs="Times New Roman"/>
        </w:rPr>
        <w:t xml:space="preserve">Service </w:t>
      </w:r>
      <w:r w:rsidR="007375A2" w:rsidRPr="00843647">
        <w:rPr>
          <w:rFonts w:ascii="Times New Roman" w:hAnsi="Times New Roman" w:cs="Times New Roman"/>
        </w:rPr>
        <w:t xml:space="preserve">shall be </w:t>
      </w:r>
      <w:r w:rsidR="002352B6" w:rsidRPr="00843647">
        <w:rPr>
          <w:rFonts w:ascii="Times New Roman" w:hAnsi="Times New Roman" w:cs="Times New Roman"/>
        </w:rPr>
        <w:t xml:space="preserve">performed </w:t>
      </w:r>
      <w:r w:rsidR="003E0196" w:rsidRPr="00843647">
        <w:rPr>
          <w:rFonts w:ascii="Times New Roman" w:hAnsi="Times New Roman" w:cs="Times New Roman"/>
        </w:rPr>
        <w:t>in a professional and workmanlike manner and shall not infringe any third</w:t>
      </w:r>
      <w:r w:rsidR="004159BC" w:rsidRPr="00843647">
        <w:rPr>
          <w:rFonts w:ascii="Times New Roman" w:hAnsi="Times New Roman" w:cs="Times New Roman"/>
        </w:rPr>
        <w:t>-</w:t>
      </w:r>
      <w:r w:rsidR="003E0196" w:rsidRPr="00843647">
        <w:rPr>
          <w:rFonts w:ascii="Times New Roman" w:hAnsi="Times New Roman" w:cs="Times New Roman"/>
        </w:rPr>
        <w:t xml:space="preserve">party proprietary rights </w:t>
      </w:r>
      <w:r w:rsidR="004159BC" w:rsidRPr="00843647">
        <w:rPr>
          <w:rFonts w:ascii="Times New Roman" w:hAnsi="Times New Roman" w:cs="Times New Roman"/>
        </w:rPr>
        <w:t xml:space="preserve">– </w:t>
      </w:r>
      <w:r w:rsidR="003E0196" w:rsidRPr="00843647">
        <w:rPr>
          <w:rFonts w:ascii="Times New Roman" w:hAnsi="Times New Roman" w:cs="Times New Roman"/>
        </w:rPr>
        <w:t>including any trademark, trade name, trade secret, copyright, moral rights, patents</w:t>
      </w:r>
      <w:r w:rsidR="004159BC" w:rsidRPr="00843647">
        <w:rPr>
          <w:rFonts w:ascii="Times New Roman" w:hAnsi="Times New Roman" w:cs="Times New Roman"/>
        </w:rPr>
        <w:t>,</w:t>
      </w:r>
      <w:r w:rsidR="003E0196" w:rsidRPr="00843647">
        <w:rPr>
          <w:rFonts w:ascii="Times New Roman" w:hAnsi="Times New Roman" w:cs="Times New Roman"/>
        </w:rPr>
        <w:t xml:space="preserve"> or similar intellectual property rights.</w:t>
      </w:r>
    </w:p>
    <w:p w14:paraId="241526E6" w14:textId="58B74EAE" w:rsidR="008A3441" w:rsidRPr="00843647" w:rsidRDefault="008A3441" w:rsidP="006715CD">
      <w:pPr>
        <w:pStyle w:val="BodyText"/>
        <w:numPr>
          <w:ilvl w:val="0"/>
          <w:numId w:val="7"/>
        </w:numPr>
        <w:spacing w:after="240"/>
        <w:ind w:left="360" w:firstLine="0"/>
        <w:jc w:val="both"/>
        <w:rPr>
          <w:rFonts w:ascii="Times New Roman" w:hAnsi="Times New Roman" w:cs="Times New Roman"/>
        </w:rPr>
      </w:pPr>
      <w:r w:rsidRPr="00843647">
        <w:rPr>
          <w:rFonts w:ascii="Times New Roman" w:hAnsi="Times New Roman" w:cs="Times New Roman"/>
        </w:rPr>
        <w:t xml:space="preserve">The </w:t>
      </w:r>
      <w:r w:rsidR="003E0196" w:rsidRPr="00843647">
        <w:rPr>
          <w:rFonts w:ascii="Times New Roman" w:hAnsi="Times New Roman" w:cs="Times New Roman"/>
        </w:rPr>
        <w:t xml:space="preserve">Service </w:t>
      </w:r>
      <w:r w:rsidR="002352B6" w:rsidRPr="00843647">
        <w:rPr>
          <w:rFonts w:ascii="Times New Roman" w:hAnsi="Times New Roman" w:cs="Times New Roman"/>
        </w:rPr>
        <w:t>sha</w:t>
      </w:r>
      <w:r w:rsidR="003E0196" w:rsidRPr="00843647">
        <w:rPr>
          <w:rFonts w:ascii="Times New Roman" w:hAnsi="Times New Roman" w:cs="Times New Roman"/>
        </w:rPr>
        <w:t>ll conform in all material respects to the requirements set forth in th</w:t>
      </w:r>
      <w:r w:rsidR="00266F35" w:rsidRPr="00843647">
        <w:rPr>
          <w:rFonts w:ascii="Times New Roman" w:hAnsi="Times New Roman" w:cs="Times New Roman"/>
        </w:rPr>
        <w:t>e</w:t>
      </w:r>
      <w:r w:rsidR="003E0196" w:rsidRPr="00843647">
        <w:rPr>
          <w:rFonts w:ascii="Times New Roman" w:hAnsi="Times New Roman" w:cs="Times New Roman"/>
        </w:rPr>
        <w:t xml:space="preserve"> Contract.  </w:t>
      </w:r>
      <w:r w:rsidR="003758E9" w:rsidRPr="00843647">
        <w:rPr>
          <w:rFonts w:ascii="Times New Roman" w:hAnsi="Times New Roman" w:cs="Times New Roman"/>
        </w:rPr>
        <w:t>A</w:t>
      </w:r>
      <w:r w:rsidR="003E0196" w:rsidRPr="00843647">
        <w:rPr>
          <w:rFonts w:ascii="Times New Roman" w:hAnsi="Times New Roman" w:cs="Times New Roman"/>
        </w:rPr>
        <w:t xml:space="preserve">ll </w:t>
      </w:r>
      <w:r w:rsidR="00322C22" w:rsidRPr="00843647">
        <w:rPr>
          <w:rFonts w:ascii="Times New Roman" w:hAnsi="Times New Roman" w:cs="Times New Roman"/>
        </w:rPr>
        <w:t>u</w:t>
      </w:r>
      <w:r w:rsidR="003E0196" w:rsidRPr="00843647">
        <w:rPr>
          <w:rFonts w:ascii="Times New Roman" w:hAnsi="Times New Roman" w:cs="Times New Roman"/>
        </w:rPr>
        <w:t xml:space="preserve">pdates, changes, alterations or modifications to the Service </w:t>
      </w:r>
      <w:r w:rsidR="002352B6" w:rsidRPr="00843647">
        <w:rPr>
          <w:rFonts w:ascii="Times New Roman" w:hAnsi="Times New Roman" w:cs="Times New Roman"/>
        </w:rPr>
        <w:t>shal</w:t>
      </w:r>
      <w:r w:rsidR="003E0196" w:rsidRPr="00843647">
        <w:rPr>
          <w:rFonts w:ascii="Times New Roman" w:hAnsi="Times New Roman" w:cs="Times New Roman"/>
        </w:rPr>
        <w:t xml:space="preserve">l be compatible with, and </w:t>
      </w:r>
      <w:r w:rsidR="002352B6" w:rsidRPr="00843647">
        <w:rPr>
          <w:rFonts w:ascii="Times New Roman" w:hAnsi="Times New Roman" w:cs="Times New Roman"/>
        </w:rPr>
        <w:t>shal</w:t>
      </w:r>
      <w:r w:rsidR="003E0196" w:rsidRPr="00843647">
        <w:rPr>
          <w:rFonts w:ascii="Times New Roman" w:hAnsi="Times New Roman" w:cs="Times New Roman"/>
        </w:rPr>
        <w:t>l not materially diminish</w:t>
      </w:r>
      <w:r w:rsidR="00322C22" w:rsidRPr="00843647">
        <w:rPr>
          <w:rFonts w:ascii="Times New Roman" w:hAnsi="Times New Roman" w:cs="Times New Roman"/>
        </w:rPr>
        <w:t>,</w:t>
      </w:r>
      <w:r w:rsidR="003E0196" w:rsidRPr="00843647">
        <w:rPr>
          <w:rFonts w:ascii="Times New Roman" w:hAnsi="Times New Roman" w:cs="Times New Roman"/>
        </w:rPr>
        <w:t xml:space="preserve"> the features or functionality of the </w:t>
      </w:r>
      <w:r w:rsidR="00322C22" w:rsidRPr="00843647">
        <w:rPr>
          <w:rFonts w:ascii="Times New Roman" w:hAnsi="Times New Roman" w:cs="Times New Roman"/>
        </w:rPr>
        <w:t>Service</w:t>
      </w:r>
      <w:r w:rsidR="003E0196" w:rsidRPr="00843647">
        <w:rPr>
          <w:rFonts w:ascii="Times New Roman" w:hAnsi="Times New Roman" w:cs="Times New Roman"/>
        </w:rPr>
        <w:t xml:space="preserve">. </w:t>
      </w:r>
    </w:p>
    <w:p w14:paraId="44C98ECF" w14:textId="06E77AF1" w:rsidR="003E0196" w:rsidRPr="00843647" w:rsidRDefault="003758E9" w:rsidP="006715CD">
      <w:pPr>
        <w:pStyle w:val="BodyText"/>
        <w:numPr>
          <w:ilvl w:val="0"/>
          <w:numId w:val="7"/>
        </w:numPr>
        <w:spacing w:after="240"/>
        <w:ind w:left="360" w:firstLine="0"/>
        <w:jc w:val="both"/>
        <w:rPr>
          <w:rFonts w:ascii="Times New Roman" w:hAnsi="Times New Roman" w:cs="Times New Roman"/>
        </w:rPr>
      </w:pPr>
      <w:r w:rsidRPr="00843647">
        <w:rPr>
          <w:rFonts w:ascii="Times New Roman" w:hAnsi="Times New Roman" w:cs="Times New Roman"/>
        </w:rPr>
        <w:t>Any</w:t>
      </w:r>
      <w:r w:rsidR="008A3441" w:rsidRPr="00843647">
        <w:rPr>
          <w:rFonts w:ascii="Times New Roman" w:hAnsi="Times New Roman" w:cs="Times New Roman"/>
        </w:rPr>
        <w:t xml:space="preserve"> </w:t>
      </w:r>
      <w:r w:rsidRPr="00843647">
        <w:rPr>
          <w:rFonts w:ascii="Times New Roman" w:hAnsi="Times New Roman" w:cs="Times New Roman"/>
        </w:rPr>
        <w:t>d</w:t>
      </w:r>
      <w:r w:rsidR="003E0196" w:rsidRPr="00843647">
        <w:rPr>
          <w:rFonts w:ascii="Times New Roman" w:hAnsi="Times New Roman" w:cs="Times New Roman"/>
        </w:rPr>
        <w:t xml:space="preserve">ocumentation </w:t>
      </w:r>
      <w:r w:rsidRPr="00843647">
        <w:rPr>
          <w:rFonts w:ascii="Times New Roman" w:hAnsi="Times New Roman" w:cs="Times New Roman"/>
        </w:rPr>
        <w:t>that t</w:t>
      </w:r>
      <w:r w:rsidR="008A3441" w:rsidRPr="00843647">
        <w:rPr>
          <w:rFonts w:ascii="Times New Roman" w:hAnsi="Times New Roman" w:cs="Times New Roman"/>
        </w:rPr>
        <w:t>he Contractor</w:t>
      </w:r>
      <w:r w:rsidR="003E0196" w:rsidRPr="00843647">
        <w:rPr>
          <w:rFonts w:ascii="Times New Roman" w:hAnsi="Times New Roman" w:cs="Times New Roman"/>
        </w:rPr>
        <w:t xml:space="preserve"> is required to provide under this Contract shall be sufficient in detail and content to allow a user to understand and </w:t>
      </w:r>
      <w:r w:rsidRPr="00843647">
        <w:rPr>
          <w:rFonts w:ascii="Times New Roman" w:hAnsi="Times New Roman" w:cs="Times New Roman"/>
        </w:rPr>
        <w:t xml:space="preserve">fully </w:t>
      </w:r>
      <w:r w:rsidR="003E0196" w:rsidRPr="00843647">
        <w:rPr>
          <w:rFonts w:ascii="Times New Roman" w:hAnsi="Times New Roman" w:cs="Times New Roman"/>
        </w:rPr>
        <w:t xml:space="preserve">utilize </w:t>
      </w:r>
      <w:r w:rsidRPr="00843647">
        <w:rPr>
          <w:rFonts w:ascii="Times New Roman" w:hAnsi="Times New Roman" w:cs="Times New Roman"/>
        </w:rPr>
        <w:t>the Service</w:t>
      </w:r>
      <w:r w:rsidR="003E0196" w:rsidRPr="00843647">
        <w:rPr>
          <w:rFonts w:ascii="Times New Roman" w:hAnsi="Times New Roman" w:cs="Times New Roman"/>
        </w:rPr>
        <w:t xml:space="preserve"> without reference to any other materials or information.</w:t>
      </w:r>
    </w:p>
    <w:p w14:paraId="3F00D460" w14:textId="68FED5C8" w:rsidR="003E0196" w:rsidRPr="00843647" w:rsidRDefault="003E0196" w:rsidP="006715CD">
      <w:pPr>
        <w:pStyle w:val="BodyText"/>
        <w:numPr>
          <w:ilvl w:val="1"/>
          <w:numId w:val="6"/>
        </w:numPr>
        <w:tabs>
          <w:tab w:val="clear" w:pos="720"/>
          <w:tab w:val="left" w:pos="360"/>
        </w:tabs>
        <w:spacing w:after="240"/>
        <w:ind w:left="0" w:firstLine="0"/>
        <w:jc w:val="both"/>
        <w:rPr>
          <w:rFonts w:ascii="Times New Roman" w:hAnsi="Times New Roman" w:cs="Times New Roman"/>
        </w:rPr>
      </w:pPr>
      <w:bookmarkStart w:id="10" w:name="_Toc528323795"/>
      <w:bookmarkStart w:id="11" w:name="_Toc98148257"/>
      <w:r w:rsidRPr="00843647">
        <w:rPr>
          <w:rFonts w:ascii="Times New Roman" w:hAnsi="Times New Roman" w:cs="Times New Roman"/>
          <w:bCs/>
          <w:u w:val="single"/>
        </w:rPr>
        <w:t>Privacy and Security</w:t>
      </w:r>
      <w:bookmarkEnd w:id="10"/>
      <w:r w:rsidR="004724C4" w:rsidRPr="00843647">
        <w:rPr>
          <w:rFonts w:ascii="Times New Roman" w:hAnsi="Times New Roman" w:cs="Times New Roman"/>
          <w:bCs/>
        </w:rPr>
        <w:t>.</w:t>
      </w:r>
      <w:r w:rsidR="00D56026" w:rsidRPr="00843647">
        <w:rPr>
          <w:rFonts w:ascii="Times New Roman" w:hAnsi="Times New Roman" w:cs="Times New Roman"/>
          <w:bCs/>
        </w:rPr>
        <w:t xml:space="preserve">  </w:t>
      </w:r>
      <w:r w:rsidR="004159BC" w:rsidRPr="00843647">
        <w:rPr>
          <w:rFonts w:ascii="Times New Roman" w:hAnsi="Times New Roman" w:cs="Times New Roman"/>
          <w:bCs/>
        </w:rPr>
        <w:t>With respect to privacy and security, t</w:t>
      </w:r>
      <w:r w:rsidR="008A3441" w:rsidRPr="00843647">
        <w:rPr>
          <w:rFonts w:ascii="Times New Roman" w:hAnsi="Times New Roman" w:cs="Times New Roman"/>
        </w:rPr>
        <w:t>he Contractor</w:t>
      </w:r>
      <w:r w:rsidRPr="00843647">
        <w:rPr>
          <w:rFonts w:ascii="Times New Roman" w:hAnsi="Times New Roman" w:cs="Times New Roman"/>
        </w:rPr>
        <w:t xml:space="preserve"> warrants that the </w:t>
      </w:r>
      <w:r w:rsidR="007375A2" w:rsidRPr="00843647">
        <w:rPr>
          <w:rFonts w:ascii="Times New Roman" w:hAnsi="Times New Roman" w:cs="Times New Roman"/>
        </w:rPr>
        <w:t>Service and any rel</w:t>
      </w:r>
      <w:r w:rsidRPr="00843647">
        <w:rPr>
          <w:rFonts w:ascii="Times New Roman" w:hAnsi="Times New Roman" w:cs="Times New Roman"/>
        </w:rPr>
        <w:t>ated deliverables do not include any degradation, known security vulnerabilities, or breach</w:t>
      </w:r>
      <w:r w:rsidR="007375A2" w:rsidRPr="00843647">
        <w:rPr>
          <w:rFonts w:ascii="Times New Roman" w:hAnsi="Times New Roman" w:cs="Times New Roman"/>
        </w:rPr>
        <w:t>es</w:t>
      </w:r>
      <w:r w:rsidRPr="00843647">
        <w:rPr>
          <w:rFonts w:ascii="Times New Roman" w:hAnsi="Times New Roman" w:cs="Times New Roman"/>
        </w:rPr>
        <w:t xml:space="preserve"> of privacy or security.  </w:t>
      </w:r>
    </w:p>
    <w:p w14:paraId="3D70518D" w14:textId="21BE8633" w:rsidR="003E0196" w:rsidRPr="00843647" w:rsidRDefault="003E0196" w:rsidP="006715CD">
      <w:pPr>
        <w:pStyle w:val="BodyText"/>
        <w:numPr>
          <w:ilvl w:val="1"/>
          <w:numId w:val="6"/>
        </w:numPr>
        <w:tabs>
          <w:tab w:val="clear" w:pos="720"/>
          <w:tab w:val="left" w:pos="360"/>
        </w:tabs>
        <w:spacing w:after="240"/>
        <w:ind w:left="0" w:firstLine="0"/>
        <w:jc w:val="both"/>
        <w:rPr>
          <w:rFonts w:ascii="Times New Roman" w:hAnsi="Times New Roman" w:cs="Times New Roman"/>
        </w:rPr>
      </w:pPr>
      <w:bookmarkStart w:id="12" w:name="_Toc528323796"/>
      <w:r w:rsidRPr="00843647">
        <w:rPr>
          <w:rFonts w:ascii="Times New Roman" w:hAnsi="Times New Roman" w:cs="Times New Roman"/>
          <w:bCs/>
          <w:u w:val="single"/>
        </w:rPr>
        <w:t>Supportability</w:t>
      </w:r>
      <w:bookmarkEnd w:id="12"/>
      <w:r w:rsidR="004724C4" w:rsidRPr="00843647">
        <w:rPr>
          <w:rFonts w:ascii="Times New Roman" w:hAnsi="Times New Roman" w:cs="Times New Roman"/>
          <w:bCs/>
        </w:rPr>
        <w:t>.</w:t>
      </w:r>
      <w:r w:rsidR="00D56026" w:rsidRPr="00843647">
        <w:rPr>
          <w:rFonts w:ascii="Times New Roman" w:hAnsi="Times New Roman" w:cs="Times New Roman"/>
          <w:bCs/>
        </w:rPr>
        <w:t xml:space="preserve">  </w:t>
      </w:r>
      <w:r w:rsidR="002352B6" w:rsidRPr="00843647">
        <w:rPr>
          <w:rFonts w:ascii="Times New Roman" w:hAnsi="Times New Roman" w:cs="Times New Roman"/>
          <w:bCs/>
        </w:rPr>
        <w:t>With respect to supportability, t</w:t>
      </w:r>
      <w:r w:rsidR="008A3441" w:rsidRPr="00843647">
        <w:rPr>
          <w:rFonts w:ascii="Times New Roman" w:hAnsi="Times New Roman" w:cs="Times New Roman"/>
        </w:rPr>
        <w:t>he Contractor</w:t>
      </w:r>
      <w:r w:rsidRPr="00843647">
        <w:rPr>
          <w:rFonts w:ascii="Times New Roman" w:hAnsi="Times New Roman" w:cs="Times New Roman"/>
        </w:rPr>
        <w:t xml:space="preserve"> </w:t>
      </w:r>
      <w:r w:rsidR="00B658B3" w:rsidRPr="00843647">
        <w:rPr>
          <w:rFonts w:ascii="Times New Roman" w:hAnsi="Times New Roman" w:cs="Times New Roman"/>
        </w:rPr>
        <w:t xml:space="preserve">warrants </w:t>
      </w:r>
      <w:r w:rsidR="002352B6" w:rsidRPr="00843647">
        <w:rPr>
          <w:rFonts w:ascii="Times New Roman" w:hAnsi="Times New Roman" w:cs="Times New Roman"/>
        </w:rPr>
        <w:t>that</w:t>
      </w:r>
      <w:r w:rsidRPr="00843647">
        <w:rPr>
          <w:rFonts w:ascii="Times New Roman" w:hAnsi="Times New Roman" w:cs="Times New Roman"/>
        </w:rPr>
        <w:t xml:space="preserve"> the </w:t>
      </w:r>
      <w:r w:rsidR="002352B6" w:rsidRPr="00843647">
        <w:rPr>
          <w:rFonts w:ascii="Times New Roman" w:hAnsi="Times New Roman" w:cs="Times New Roman"/>
        </w:rPr>
        <w:t>Service</w:t>
      </w:r>
      <w:r w:rsidRPr="00843647">
        <w:rPr>
          <w:rFonts w:ascii="Times New Roman" w:hAnsi="Times New Roman" w:cs="Times New Roman"/>
        </w:rPr>
        <w:t xml:space="preserve"> and any deliverables do not have dependencies on operating systems or software that are no longer supported by </w:t>
      </w:r>
      <w:r w:rsidR="002352B6" w:rsidRPr="00843647">
        <w:rPr>
          <w:rFonts w:ascii="Times New Roman" w:hAnsi="Times New Roman" w:cs="Times New Roman"/>
        </w:rPr>
        <w:t>t</w:t>
      </w:r>
      <w:r w:rsidR="008A3441" w:rsidRPr="00843647">
        <w:rPr>
          <w:rFonts w:ascii="Times New Roman" w:hAnsi="Times New Roman" w:cs="Times New Roman"/>
        </w:rPr>
        <w:t>he Contractor</w:t>
      </w:r>
      <w:r w:rsidRPr="00843647">
        <w:rPr>
          <w:rFonts w:ascii="Times New Roman" w:hAnsi="Times New Roman" w:cs="Times New Roman"/>
        </w:rPr>
        <w:t xml:space="preserve">, or its </w:t>
      </w:r>
      <w:r w:rsidR="002352B6" w:rsidRPr="00843647">
        <w:rPr>
          <w:rFonts w:ascii="Times New Roman" w:hAnsi="Times New Roman" w:cs="Times New Roman"/>
        </w:rPr>
        <w:t>s</w:t>
      </w:r>
      <w:r w:rsidRPr="00843647">
        <w:rPr>
          <w:rFonts w:ascii="Times New Roman" w:hAnsi="Times New Roman" w:cs="Times New Roman"/>
        </w:rPr>
        <w:t xml:space="preserve">ubcontractors, partners </w:t>
      </w:r>
      <w:r w:rsidR="00B658B3" w:rsidRPr="00843647">
        <w:rPr>
          <w:rFonts w:ascii="Times New Roman" w:hAnsi="Times New Roman" w:cs="Times New Roman"/>
        </w:rPr>
        <w:t>or</w:t>
      </w:r>
      <w:r w:rsidRPr="00843647">
        <w:rPr>
          <w:rFonts w:ascii="Times New Roman" w:hAnsi="Times New Roman" w:cs="Times New Roman"/>
        </w:rPr>
        <w:t xml:space="preserve"> third-party providers.</w:t>
      </w:r>
    </w:p>
    <w:p w14:paraId="1A3B78C3" w14:textId="375CA71E" w:rsidR="003E0196" w:rsidRPr="00843647" w:rsidRDefault="003E0196" w:rsidP="006715CD">
      <w:pPr>
        <w:pStyle w:val="BodyText"/>
        <w:numPr>
          <w:ilvl w:val="1"/>
          <w:numId w:val="6"/>
        </w:numPr>
        <w:tabs>
          <w:tab w:val="clear" w:pos="720"/>
          <w:tab w:val="left" w:pos="360"/>
        </w:tabs>
        <w:spacing w:after="240"/>
        <w:ind w:left="0" w:firstLine="0"/>
        <w:jc w:val="both"/>
        <w:rPr>
          <w:rFonts w:ascii="Times New Roman" w:hAnsi="Times New Roman" w:cs="Times New Roman"/>
        </w:rPr>
      </w:pPr>
      <w:bookmarkStart w:id="13" w:name="_Toc528323797"/>
      <w:r w:rsidRPr="00843647">
        <w:rPr>
          <w:rFonts w:ascii="Times New Roman" w:hAnsi="Times New Roman" w:cs="Times New Roman"/>
          <w:bCs/>
          <w:u w:val="single"/>
        </w:rPr>
        <w:t>Access</w:t>
      </w:r>
      <w:bookmarkEnd w:id="13"/>
      <w:r w:rsidR="004724C4" w:rsidRPr="00843647">
        <w:rPr>
          <w:rFonts w:ascii="Times New Roman" w:hAnsi="Times New Roman" w:cs="Times New Roman"/>
          <w:bCs/>
        </w:rPr>
        <w:t>.</w:t>
      </w:r>
      <w:r w:rsidR="00D56026" w:rsidRPr="00843647">
        <w:rPr>
          <w:rFonts w:ascii="Times New Roman" w:hAnsi="Times New Roman" w:cs="Times New Roman"/>
          <w:bCs/>
        </w:rPr>
        <w:t xml:space="preserve">  </w:t>
      </w:r>
      <w:r w:rsidR="00B658B3" w:rsidRPr="00843647">
        <w:rPr>
          <w:rFonts w:ascii="Times New Roman" w:hAnsi="Times New Roman" w:cs="Times New Roman"/>
          <w:bCs/>
        </w:rPr>
        <w:t>With respect to access, t</w:t>
      </w:r>
      <w:r w:rsidR="008A3441" w:rsidRPr="00843647">
        <w:rPr>
          <w:rFonts w:ascii="Times New Roman" w:hAnsi="Times New Roman" w:cs="Times New Roman"/>
        </w:rPr>
        <w:t>he Contractor</w:t>
      </w:r>
      <w:r w:rsidRPr="00843647">
        <w:rPr>
          <w:rFonts w:ascii="Times New Roman" w:hAnsi="Times New Roman" w:cs="Times New Roman"/>
        </w:rPr>
        <w:t xml:space="preserve"> warrants that </w:t>
      </w:r>
      <w:r w:rsidR="00B658B3" w:rsidRPr="00843647">
        <w:rPr>
          <w:rFonts w:ascii="Times New Roman" w:hAnsi="Times New Roman" w:cs="Times New Roman"/>
        </w:rPr>
        <w:t xml:space="preserve">the State </w:t>
      </w:r>
      <w:r w:rsidR="006338B2" w:rsidRPr="00843647">
        <w:rPr>
          <w:rFonts w:ascii="Times New Roman" w:hAnsi="Times New Roman" w:cs="Times New Roman"/>
        </w:rPr>
        <w:t>sha</w:t>
      </w:r>
      <w:r w:rsidRPr="00843647">
        <w:rPr>
          <w:rFonts w:ascii="Times New Roman" w:hAnsi="Times New Roman" w:cs="Times New Roman"/>
        </w:rPr>
        <w:t xml:space="preserve">ll </w:t>
      </w:r>
      <w:r w:rsidR="00B658B3" w:rsidRPr="00843647">
        <w:rPr>
          <w:rFonts w:ascii="Times New Roman" w:hAnsi="Times New Roman" w:cs="Times New Roman"/>
        </w:rPr>
        <w:t xml:space="preserve">receive </w:t>
      </w:r>
      <w:r w:rsidRPr="00843647">
        <w:rPr>
          <w:rFonts w:ascii="Times New Roman" w:hAnsi="Times New Roman" w:cs="Times New Roman"/>
        </w:rPr>
        <w:t>commercially</w:t>
      </w:r>
      <w:r w:rsidR="000167B7">
        <w:rPr>
          <w:rFonts w:ascii="Times New Roman" w:hAnsi="Times New Roman" w:cs="Times New Roman"/>
        </w:rPr>
        <w:t>-</w:t>
      </w:r>
      <w:r w:rsidRPr="00843647">
        <w:rPr>
          <w:rFonts w:ascii="Times New Roman" w:hAnsi="Times New Roman" w:cs="Times New Roman"/>
        </w:rPr>
        <w:t xml:space="preserve">reasonable uninterrupted access to the </w:t>
      </w:r>
      <w:r w:rsidR="00B658B3" w:rsidRPr="00843647">
        <w:rPr>
          <w:rFonts w:ascii="Times New Roman" w:hAnsi="Times New Roman" w:cs="Times New Roman"/>
        </w:rPr>
        <w:t>Service</w:t>
      </w:r>
      <w:r w:rsidRPr="00843647">
        <w:rPr>
          <w:rFonts w:ascii="Times New Roman" w:hAnsi="Times New Roman" w:cs="Times New Roman"/>
        </w:rPr>
        <w:t xml:space="preserve">.  </w:t>
      </w:r>
      <w:bookmarkEnd w:id="11"/>
    </w:p>
    <w:p w14:paraId="73AAF74E" w14:textId="0B0232E1" w:rsidR="000C2C95" w:rsidRPr="00843647" w:rsidRDefault="005169F6" w:rsidP="006715CD">
      <w:pPr>
        <w:pStyle w:val="BodyText"/>
        <w:widowControl/>
        <w:numPr>
          <w:ilvl w:val="0"/>
          <w:numId w:val="2"/>
        </w:numPr>
        <w:tabs>
          <w:tab w:val="left" w:pos="360"/>
        </w:tabs>
        <w:spacing w:after="240"/>
        <w:ind w:left="360" w:hanging="360"/>
        <w:jc w:val="both"/>
        <w:rPr>
          <w:rFonts w:ascii="Times New Roman" w:hAnsi="Times New Roman" w:cs="Times New Roman"/>
          <w:b/>
          <w:bCs/>
        </w:rPr>
      </w:pPr>
      <w:r w:rsidRPr="00843647">
        <w:rPr>
          <w:rFonts w:ascii="Times New Roman" w:hAnsi="Times New Roman" w:cs="Times New Roman"/>
          <w:b/>
          <w:bCs/>
          <w:spacing w:val="-1"/>
        </w:rPr>
        <w:t xml:space="preserve"> </w:t>
      </w:r>
      <w:r w:rsidRPr="00843647">
        <w:rPr>
          <w:rFonts w:ascii="Times New Roman" w:hAnsi="Times New Roman" w:cs="Times New Roman"/>
          <w:b/>
          <w:bCs/>
          <w:spacing w:val="-1"/>
        </w:rPr>
        <w:tab/>
      </w:r>
      <w:r w:rsidR="000C2C95" w:rsidRPr="00843647">
        <w:rPr>
          <w:rFonts w:ascii="Times New Roman" w:hAnsi="Times New Roman" w:cs="Times New Roman"/>
          <w:b/>
          <w:bCs/>
          <w:spacing w:val="-1"/>
        </w:rPr>
        <w:t>Liability.</w:t>
      </w:r>
    </w:p>
    <w:p w14:paraId="00DE6D44" w14:textId="53C2E9A4" w:rsidR="000C2C95" w:rsidRPr="00843647" w:rsidRDefault="000C2C95" w:rsidP="006715CD">
      <w:pPr>
        <w:pStyle w:val="BodyText"/>
        <w:widowControl/>
        <w:numPr>
          <w:ilvl w:val="0"/>
          <w:numId w:val="5"/>
        </w:numPr>
        <w:tabs>
          <w:tab w:val="left" w:pos="360"/>
        </w:tabs>
        <w:spacing w:after="240"/>
        <w:ind w:left="0" w:firstLine="0"/>
        <w:jc w:val="both"/>
        <w:rPr>
          <w:rFonts w:ascii="Times New Roman" w:hAnsi="Times New Roman" w:cs="Times New Roman"/>
        </w:rPr>
      </w:pPr>
      <w:r w:rsidRPr="00843647">
        <w:rPr>
          <w:rFonts w:ascii="Times New Roman" w:hAnsi="Times New Roman" w:cs="Times New Roman"/>
          <w:spacing w:val="-1"/>
          <w:u w:val="single"/>
        </w:rPr>
        <w:t>Limitation</w:t>
      </w:r>
      <w:r w:rsidRPr="00843647">
        <w:rPr>
          <w:rFonts w:ascii="Times New Roman" w:hAnsi="Times New Roman" w:cs="Times New Roman"/>
          <w:spacing w:val="-1"/>
        </w:rPr>
        <w:t>.  The Contractor’s per-</w:t>
      </w:r>
      <w:r w:rsidR="004724C4" w:rsidRPr="00843647">
        <w:rPr>
          <w:rFonts w:ascii="Times New Roman" w:hAnsi="Times New Roman" w:cs="Times New Roman"/>
          <w:spacing w:val="-1"/>
        </w:rPr>
        <w:t>event</w:t>
      </w:r>
      <w:r w:rsidRPr="00843647">
        <w:rPr>
          <w:rFonts w:ascii="Times New Roman" w:hAnsi="Times New Roman" w:cs="Times New Roman"/>
          <w:spacing w:val="-1"/>
        </w:rPr>
        <w:t xml:space="preserve"> liability under the Contract shall </w:t>
      </w:r>
      <w:ins w:id="14" w:author="Author">
        <w:r w:rsidR="007B61F9">
          <w:rPr>
            <w:rFonts w:ascii="Times New Roman" w:hAnsi="Times New Roman" w:cs="Times New Roman"/>
            <w:spacing w:val="-1"/>
          </w:rPr>
          <w:t xml:space="preserve">not exceed </w:t>
        </w:r>
      </w:ins>
      <w:del w:id="15" w:author="Author">
        <w:r w:rsidRPr="00843647" w:rsidDel="007B61F9">
          <w:rPr>
            <w:rFonts w:ascii="Times New Roman" w:hAnsi="Times New Roman" w:cs="Times New Roman"/>
            <w:spacing w:val="-1"/>
          </w:rPr>
          <w:delText>be</w:delText>
        </w:r>
      </w:del>
      <w:r w:rsidRPr="00843647">
        <w:rPr>
          <w:rFonts w:ascii="Times New Roman" w:hAnsi="Times New Roman" w:cs="Times New Roman"/>
          <w:spacing w:val="-1"/>
        </w:rPr>
        <w:t xml:space="preserve"> </w:t>
      </w:r>
      <w:del w:id="16" w:author="Author">
        <w:r w:rsidRPr="00843647" w:rsidDel="007B61F9">
          <w:rPr>
            <w:rFonts w:ascii="Times New Roman" w:hAnsi="Times New Roman" w:cs="Times New Roman"/>
            <w:spacing w:val="-1"/>
          </w:rPr>
          <w:delText xml:space="preserve">limited to </w:delText>
        </w:r>
        <w:r w:rsidRPr="00BC1F9C" w:rsidDel="007B61F9">
          <w:rPr>
            <w:rFonts w:ascii="Times New Roman" w:hAnsi="Times New Roman" w:cs="Times New Roman"/>
            <w:spacing w:val="-1"/>
          </w:rPr>
          <w:delText>t</w:delText>
        </w:r>
        <w:r w:rsidR="00006391" w:rsidRPr="00BC1F9C" w:rsidDel="007B61F9">
          <w:rPr>
            <w:rFonts w:ascii="Times New Roman" w:hAnsi="Times New Roman" w:cs="Times New Roman"/>
            <w:spacing w:val="-1"/>
          </w:rPr>
          <w:delText>hree times</w:delText>
        </w:r>
        <w:r w:rsidRPr="00BC1F9C" w:rsidDel="007B61F9">
          <w:rPr>
            <w:rFonts w:ascii="Times New Roman" w:hAnsi="Times New Roman" w:cs="Times New Roman"/>
            <w:spacing w:val="-1"/>
          </w:rPr>
          <w:delText xml:space="preserve"> the sum that</w:delText>
        </w:r>
      </w:del>
      <w:ins w:id="17" w:author="Author">
        <w:r w:rsidR="007B61F9">
          <w:rPr>
            <w:rFonts w:ascii="Times New Roman" w:hAnsi="Times New Roman" w:cs="Times New Roman"/>
            <w:spacing w:val="-1"/>
          </w:rPr>
          <w:t xml:space="preserve"> the total amount of fees actually paid or payable by</w:t>
        </w:r>
      </w:ins>
      <w:r w:rsidRPr="00BC1F9C">
        <w:rPr>
          <w:rFonts w:ascii="Times New Roman" w:hAnsi="Times New Roman" w:cs="Times New Roman"/>
          <w:spacing w:val="-1"/>
        </w:rPr>
        <w:t xml:space="preserve"> the State </w:t>
      </w:r>
      <w:del w:id="18" w:author="Author">
        <w:r w:rsidRPr="00BC1F9C" w:rsidDel="007B61F9">
          <w:rPr>
            <w:rFonts w:ascii="Times New Roman" w:hAnsi="Times New Roman" w:cs="Times New Roman"/>
            <w:spacing w:val="-1"/>
          </w:rPr>
          <w:delText xml:space="preserve">will pay </w:delText>
        </w:r>
      </w:del>
      <w:r w:rsidRPr="00BC1F9C">
        <w:rPr>
          <w:rFonts w:ascii="Times New Roman" w:hAnsi="Times New Roman" w:cs="Times New Roman"/>
          <w:spacing w:val="-1"/>
        </w:rPr>
        <w:t>to the Contractor for the Service</w:t>
      </w:r>
      <w:r w:rsidRPr="00843647">
        <w:rPr>
          <w:rFonts w:ascii="Times New Roman" w:hAnsi="Times New Roman" w:cs="Times New Roman"/>
          <w:spacing w:val="-1"/>
        </w:rPr>
        <w:t xml:space="preserve">, </w:t>
      </w:r>
      <w:ins w:id="19" w:author="Author">
        <w:r w:rsidR="007B61F9">
          <w:rPr>
            <w:rFonts w:ascii="Times New Roman" w:hAnsi="Times New Roman" w:cs="Times New Roman"/>
            <w:spacing w:val="-1"/>
          </w:rPr>
          <w:t xml:space="preserve">under this Contract for the year previous to the incident which gave cause for such liability, </w:t>
        </w:r>
      </w:ins>
      <w:commentRangeStart w:id="20"/>
      <w:r w:rsidRPr="00843647">
        <w:rPr>
          <w:rFonts w:ascii="Times New Roman" w:hAnsi="Times New Roman" w:cs="Times New Roman"/>
          <w:spacing w:val="-1"/>
        </w:rPr>
        <w:t>with</w:t>
      </w:r>
      <w:commentRangeEnd w:id="20"/>
      <w:r w:rsidR="007B61F9">
        <w:rPr>
          <w:rStyle w:val="CommentReference"/>
          <w:rFonts w:asciiTheme="minorHAnsi" w:eastAsiaTheme="minorHAnsi" w:hAnsiTheme="minorHAnsi"/>
        </w:rPr>
        <w:commentReference w:id="20"/>
      </w:r>
      <w:r w:rsidRPr="00843647">
        <w:rPr>
          <w:rFonts w:ascii="Times New Roman" w:hAnsi="Times New Roman" w:cs="Times New Roman"/>
          <w:spacing w:val="-1"/>
        </w:rPr>
        <w:t xml:space="preserve"> the understanding that multiple losses stemming from the same root cause shall constitute a single </w:t>
      </w:r>
      <w:r w:rsidR="004724C4" w:rsidRPr="00843647">
        <w:rPr>
          <w:rFonts w:ascii="Times New Roman" w:hAnsi="Times New Roman" w:cs="Times New Roman"/>
          <w:spacing w:val="-1"/>
        </w:rPr>
        <w:t>event</w:t>
      </w:r>
      <w:r w:rsidRPr="00843647">
        <w:rPr>
          <w:rFonts w:ascii="Times New Roman" w:hAnsi="Times New Roman" w:cs="Times New Roman"/>
          <w:spacing w:val="-1"/>
        </w:rPr>
        <w:t xml:space="preserve">.  </w:t>
      </w:r>
      <w:r w:rsidR="009B0FCA">
        <w:rPr>
          <w:rFonts w:ascii="Times New Roman" w:hAnsi="Times New Roman" w:cs="Times New Roman"/>
          <w:spacing w:val="-1"/>
        </w:rPr>
        <w:t xml:space="preserve">FOR ALL OTHER CONTRACTUAL CLAIMS, </w:t>
      </w:r>
      <w:r w:rsidR="00614DA3">
        <w:rPr>
          <w:rFonts w:ascii="Times New Roman" w:hAnsi="Times New Roman" w:cs="Times New Roman"/>
          <w:spacing w:val="-1"/>
        </w:rPr>
        <w:t xml:space="preserve">IN NO EVENT SHALL EITHER </w:t>
      </w:r>
      <w:r w:rsidRPr="00843647">
        <w:rPr>
          <w:rFonts w:ascii="Times New Roman" w:hAnsi="Times New Roman" w:cs="Times New Roman"/>
          <w:spacing w:val="-1"/>
        </w:rPr>
        <w:t xml:space="preserve">PARTY </w:t>
      </w:r>
      <w:r w:rsidR="0015000A">
        <w:rPr>
          <w:rFonts w:ascii="Times New Roman" w:hAnsi="Times New Roman" w:cs="Times New Roman"/>
          <w:spacing w:val="-1"/>
        </w:rPr>
        <w:t xml:space="preserve">BE </w:t>
      </w:r>
      <w:r w:rsidRPr="00843647">
        <w:rPr>
          <w:rFonts w:ascii="Times New Roman" w:hAnsi="Times New Roman" w:cs="Times New Roman"/>
          <w:caps/>
          <w:spacing w:val="-1"/>
        </w:rPr>
        <w:t>liable for any indirect, incidental, consequential, or punitive damages – including loss of profit, income, or savings – even if advised of the possibility thereof</w:t>
      </w:r>
      <w:r w:rsidR="004724C4" w:rsidRPr="00843647">
        <w:rPr>
          <w:rFonts w:ascii="Times New Roman" w:hAnsi="Times New Roman" w:cs="Times New Roman"/>
          <w:caps/>
          <w:spacing w:val="-1"/>
        </w:rPr>
        <w:t>,</w:t>
      </w:r>
      <w:r w:rsidRPr="00843647">
        <w:rPr>
          <w:rFonts w:ascii="Times New Roman" w:hAnsi="Times New Roman" w:cs="Times New Roman"/>
          <w:caps/>
          <w:spacing w:val="-1"/>
        </w:rPr>
        <w:t xml:space="preserve"> except when such damages are caused by the gross negligence or willful misconduct of the party, its employees, agents, or subcontractors.</w:t>
      </w:r>
    </w:p>
    <w:p w14:paraId="27032DF3" w14:textId="400683CA" w:rsidR="003164B0" w:rsidRPr="00843647" w:rsidRDefault="000C2C95" w:rsidP="006715CD">
      <w:pPr>
        <w:pStyle w:val="BodyText"/>
        <w:widowControl/>
        <w:numPr>
          <w:ilvl w:val="0"/>
          <w:numId w:val="5"/>
        </w:numPr>
        <w:tabs>
          <w:tab w:val="left" w:pos="360"/>
        </w:tabs>
        <w:spacing w:after="240"/>
        <w:ind w:left="0" w:firstLine="0"/>
        <w:jc w:val="both"/>
        <w:rPr>
          <w:rFonts w:ascii="Times New Roman" w:hAnsi="Times New Roman" w:cs="Times New Roman"/>
        </w:rPr>
      </w:pPr>
      <w:r w:rsidRPr="00BC1F9C">
        <w:rPr>
          <w:rFonts w:ascii="Times New Roman" w:hAnsi="Times New Roman" w:cs="Times New Roman"/>
          <w:u w:val="single"/>
        </w:rPr>
        <w:t>Exclusion</w:t>
      </w:r>
      <w:r w:rsidRPr="00BC1F9C">
        <w:rPr>
          <w:rFonts w:ascii="Times New Roman" w:hAnsi="Times New Roman" w:cs="Times New Roman"/>
        </w:rPr>
        <w:t xml:space="preserve">.  </w:t>
      </w:r>
      <w:r w:rsidRPr="00BC1F9C">
        <w:rPr>
          <w:rFonts w:ascii="Times New Roman" w:hAnsi="Times New Roman" w:cs="Times New Roman"/>
          <w:spacing w:val="-1"/>
        </w:rPr>
        <w:t>The</w:t>
      </w:r>
      <w:r w:rsidRPr="00843647">
        <w:rPr>
          <w:rFonts w:ascii="Times New Roman" w:hAnsi="Times New Roman" w:cs="Times New Roman"/>
          <w:spacing w:val="-1"/>
        </w:rPr>
        <w:t xml:space="preserve"> limitation described above does </w:t>
      </w:r>
      <w:r w:rsidRPr="00711038">
        <w:rPr>
          <w:rFonts w:ascii="Times New Roman" w:hAnsi="Times New Roman" w:cs="Times New Roman"/>
          <w:spacing w:val="-1"/>
        </w:rPr>
        <w:t>not</w:t>
      </w:r>
      <w:r w:rsidRPr="00843647">
        <w:rPr>
          <w:rFonts w:ascii="Times New Roman" w:hAnsi="Times New Roman" w:cs="Times New Roman"/>
          <w:spacing w:val="-1"/>
        </w:rPr>
        <w:t xml:space="preserve"> apply with respect to (1) any intentional or willful misconduct or negligence of any employee, agent, or subcontractor of the Contractor; (2) any act or omission of any employee, agent, or subcontractor of the Contractor; (3) claims for bodily injury, death, </w:t>
      </w:r>
      <w:r w:rsidR="003E0196" w:rsidRPr="00843647">
        <w:rPr>
          <w:rFonts w:ascii="Times New Roman" w:hAnsi="Times New Roman" w:cs="Times New Roman"/>
          <w:spacing w:val="-1"/>
        </w:rPr>
        <w:t xml:space="preserve">or </w:t>
      </w:r>
      <w:r w:rsidRPr="00843647">
        <w:rPr>
          <w:rFonts w:ascii="Times New Roman" w:hAnsi="Times New Roman" w:cs="Times New Roman"/>
          <w:spacing w:val="-1"/>
        </w:rPr>
        <w:t xml:space="preserve">real and </w:t>
      </w:r>
      <w:r w:rsidRPr="00843647">
        <w:rPr>
          <w:rFonts w:ascii="Times New Roman" w:hAnsi="Times New Roman" w:cs="Times New Roman"/>
          <w:spacing w:val="-1"/>
        </w:rPr>
        <w:lastRenderedPageBreak/>
        <w:t xml:space="preserve">tangible property damage; (4) the Contractor’s indemnification obligations; (5) the Contractor’s </w:t>
      </w:r>
      <w:r w:rsidRPr="00BC1F9C">
        <w:rPr>
          <w:rFonts w:ascii="Times New Roman" w:hAnsi="Times New Roman" w:cs="Times New Roman"/>
          <w:spacing w:val="-1"/>
        </w:rPr>
        <w:t>data privacy obligations; (6) the Contractor’s data security obligations; and (7) the Contractor’s data availability</w:t>
      </w:r>
      <w:r w:rsidRPr="00843647">
        <w:rPr>
          <w:rFonts w:ascii="Times New Roman" w:hAnsi="Times New Roman" w:cs="Times New Roman"/>
          <w:spacing w:val="-1"/>
        </w:rPr>
        <w:t xml:space="preserve"> obligations.  The Contractor acknowledges and agrees that it is fully responsible for all acts and omissions of its employees, agents, and subcontractors – including their gross negligence or willful misconduct.</w:t>
      </w:r>
    </w:p>
    <w:p w14:paraId="33821DFA" w14:textId="1DFEEA47" w:rsidR="00BC1F9C" w:rsidRDefault="003164B0" w:rsidP="006715CD">
      <w:pPr>
        <w:pStyle w:val="BodyText"/>
        <w:widowControl/>
        <w:numPr>
          <w:ilvl w:val="0"/>
          <w:numId w:val="2"/>
        </w:numPr>
        <w:tabs>
          <w:tab w:val="left" w:pos="341"/>
        </w:tabs>
        <w:spacing w:after="240"/>
        <w:ind w:left="0" w:firstLine="0"/>
        <w:jc w:val="both"/>
        <w:rPr>
          <w:rFonts w:ascii="Times New Roman" w:hAnsi="Times New Roman" w:cs="Times New Roman"/>
        </w:rPr>
      </w:pPr>
      <w:r w:rsidRPr="00114E16">
        <w:rPr>
          <w:rFonts w:ascii="Times New Roman" w:hAnsi="Times New Roman" w:cs="Times New Roman"/>
        </w:rPr>
        <w:t xml:space="preserve"> </w:t>
      </w:r>
      <w:r w:rsidRPr="00114E16">
        <w:rPr>
          <w:rFonts w:ascii="Times New Roman" w:hAnsi="Times New Roman" w:cs="Times New Roman"/>
        </w:rPr>
        <w:tab/>
      </w:r>
      <w:r w:rsidR="000D1598" w:rsidRPr="00EB22F1">
        <w:rPr>
          <w:rFonts w:ascii="Times New Roman" w:hAnsi="Times New Roman" w:cs="Times New Roman"/>
          <w:b/>
          <w:bCs/>
        </w:rPr>
        <w:t>Notice</w:t>
      </w:r>
      <w:r w:rsidR="00FE2AEE" w:rsidRPr="00EB22F1">
        <w:rPr>
          <w:rFonts w:ascii="Times New Roman" w:hAnsi="Times New Roman" w:cs="Times New Roman"/>
          <w:b/>
          <w:bCs/>
        </w:rPr>
        <w:t xml:space="preserve"> and Other Required Communications with IOT</w:t>
      </w:r>
      <w:r w:rsidR="00D70B47" w:rsidRPr="00EB22F1">
        <w:rPr>
          <w:rFonts w:ascii="Times New Roman" w:hAnsi="Times New Roman" w:cs="Times New Roman"/>
          <w:b/>
          <w:bCs/>
        </w:rPr>
        <w:t>.</w:t>
      </w:r>
      <w:r w:rsidR="00D70B47">
        <w:rPr>
          <w:rFonts w:ascii="Times New Roman" w:hAnsi="Times New Roman" w:cs="Times New Roman"/>
        </w:rPr>
        <w:t xml:space="preserve">  </w:t>
      </w:r>
      <w:r w:rsidR="00BC1F9C">
        <w:rPr>
          <w:rFonts w:ascii="Times New Roman" w:hAnsi="Times New Roman" w:cs="Times New Roman"/>
        </w:rPr>
        <w:t>The Contractor shall use the following email addresses when it is required to provide notice or otherwise communicate with IOT under these Cloud Terms:</w:t>
      </w:r>
    </w:p>
    <w:p w14:paraId="644F3934" w14:textId="1F7ACAC1" w:rsidR="00BC1F9C" w:rsidRDefault="00BC1F9C" w:rsidP="00BC1F9C">
      <w:pPr>
        <w:pStyle w:val="BodyText"/>
        <w:widowControl/>
        <w:numPr>
          <w:ilvl w:val="1"/>
          <w:numId w:val="2"/>
        </w:numPr>
        <w:tabs>
          <w:tab w:val="left" w:pos="341"/>
        </w:tabs>
        <w:spacing w:after="240"/>
        <w:ind w:left="360"/>
        <w:jc w:val="both"/>
        <w:rPr>
          <w:rFonts w:ascii="Times New Roman" w:hAnsi="Times New Roman" w:cs="Times New Roman"/>
        </w:rPr>
      </w:pPr>
      <w:r w:rsidRPr="00BC1F9C">
        <w:rPr>
          <w:rFonts w:ascii="Times New Roman" w:hAnsi="Times New Roman" w:cs="Times New Roman"/>
          <w:u w:val="single"/>
        </w:rPr>
        <w:t>Section 3</w:t>
      </w:r>
      <w:r>
        <w:rPr>
          <w:rFonts w:ascii="Times New Roman" w:hAnsi="Times New Roman" w:cs="Times New Roman"/>
        </w:rPr>
        <w:t xml:space="preserve">.  Notice and other communications </w:t>
      </w:r>
      <w:r w:rsidR="00BC7C17">
        <w:rPr>
          <w:rFonts w:ascii="Times New Roman" w:hAnsi="Times New Roman" w:cs="Times New Roman"/>
        </w:rPr>
        <w:t>that</w:t>
      </w:r>
      <w:r>
        <w:rPr>
          <w:rFonts w:ascii="Times New Roman" w:hAnsi="Times New Roman" w:cs="Times New Roman"/>
        </w:rPr>
        <w:t xml:space="preserve"> are required under Section 3 of these Cloud Terms shall be sent to </w:t>
      </w:r>
      <w:hyperlink r:id="rId14" w:history="1">
        <w:r w:rsidRPr="00FA36CB">
          <w:rPr>
            <w:rStyle w:val="Hyperlink"/>
            <w:rFonts w:ascii="Times New Roman" w:hAnsi="Times New Roman" w:cs="Times New Roman"/>
            <w:i/>
            <w:iCs/>
          </w:rPr>
          <w:t>notifyoperations@iot.in.gov</w:t>
        </w:r>
      </w:hyperlink>
      <w:r>
        <w:rPr>
          <w:rFonts w:ascii="Times New Roman" w:hAnsi="Times New Roman" w:cs="Times New Roman"/>
        </w:rPr>
        <w:t xml:space="preserve">. </w:t>
      </w:r>
    </w:p>
    <w:p w14:paraId="33C485BA" w14:textId="2EF9B858" w:rsidR="00BC1F9C" w:rsidRPr="00BC1F9C" w:rsidRDefault="00BC1F9C" w:rsidP="00BC1F9C">
      <w:pPr>
        <w:pStyle w:val="BodyText"/>
        <w:widowControl/>
        <w:numPr>
          <w:ilvl w:val="1"/>
          <w:numId w:val="2"/>
        </w:numPr>
        <w:tabs>
          <w:tab w:val="left" w:pos="341"/>
        </w:tabs>
        <w:spacing w:after="240"/>
        <w:ind w:left="360"/>
        <w:jc w:val="both"/>
        <w:rPr>
          <w:rFonts w:ascii="Times New Roman" w:hAnsi="Times New Roman" w:cs="Times New Roman"/>
        </w:rPr>
      </w:pPr>
      <w:r w:rsidRPr="00BC1F9C">
        <w:rPr>
          <w:rFonts w:ascii="Times New Roman" w:hAnsi="Times New Roman" w:cs="Times New Roman"/>
          <w:u w:val="single"/>
        </w:rPr>
        <w:t>Section</w:t>
      </w:r>
      <w:r>
        <w:rPr>
          <w:rFonts w:ascii="Times New Roman" w:hAnsi="Times New Roman" w:cs="Times New Roman"/>
          <w:u w:val="single"/>
        </w:rPr>
        <w:t>s</w:t>
      </w:r>
      <w:r w:rsidRPr="00BC1F9C">
        <w:rPr>
          <w:rFonts w:ascii="Times New Roman" w:hAnsi="Times New Roman" w:cs="Times New Roman"/>
          <w:u w:val="single"/>
        </w:rPr>
        <w:t xml:space="preserve"> 4, 5, and 6</w:t>
      </w:r>
      <w:r>
        <w:rPr>
          <w:rFonts w:ascii="Times New Roman" w:hAnsi="Times New Roman" w:cs="Times New Roman"/>
        </w:rPr>
        <w:t xml:space="preserve">.  </w:t>
      </w:r>
      <w:r w:rsidRPr="00BC1F9C">
        <w:rPr>
          <w:rFonts w:ascii="Times New Roman" w:hAnsi="Times New Roman" w:cs="Times New Roman"/>
        </w:rPr>
        <w:t>Notice and other communications</w:t>
      </w:r>
      <w:r>
        <w:rPr>
          <w:rFonts w:ascii="Times New Roman" w:hAnsi="Times New Roman" w:cs="Times New Roman"/>
        </w:rPr>
        <w:t xml:space="preserve"> </w:t>
      </w:r>
      <w:r w:rsidR="00BC7C17">
        <w:rPr>
          <w:rFonts w:ascii="Times New Roman" w:hAnsi="Times New Roman" w:cs="Times New Roman"/>
        </w:rPr>
        <w:t>that</w:t>
      </w:r>
      <w:r w:rsidRPr="00BC1F9C">
        <w:rPr>
          <w:rFonts w:ascii="Times New Roman" w:hAnsi="Times New Roman" w:cs="Times New Roman"/>
        </w:rPr>
        <w:t xml:space="preserve"> are required under Section 4, 5, and 6 of these Cloud Terms</w:t>
      </w:r>
      <w:r>
        <w:rPr>
          <w:rFonts w:ascii="Times New Roman" w:hAnsi="Times New Roman" w:cs="Times New Roman"/>
        </w:rPr>
        <w:t xml:space="preserve"> </w:t>
      </w:r>
      <w:r w:rsidRPr="00BC1F9C">
        <w:rPr>
          <w:rFonts w:ascii="Times New Roman" w:hAnsi="Times New Roman" w:cs="Times New Roman"/>
        </w:rPr>
        <w:t xml:space="preserve">shall be sent to </w:t>
      </w:r>
      <w:hyperlink r:id="rId15" w:history="1">
        <w:r w:rsidRPr="00BC1F9C">
          <w:rPr>
            <w:rStyle w:val="Hyperlink"/>
            <w:rFonts w:ascii="Times New Roman" w:hAnsi="Times New Roman" w:cs="Times New Roman"/>
            <w:i/>
            <w:iCs/>
          </w:rPr>
          <w:t>notifysecurity@iot.in.gov</w:t>
        </w:r>
      </w:hyperlink>
      <w:r w:rsidRPr="00BC1F9C">
        <w:rPr>
          <w:rFonts w:ascii="Times New Roman" w:hAnsi="Times New Roman" w:cs="Times New Roman"/>
        </w:rPr>
        <w:t>.</w:t>
      </w:r>
    </w:p>
    <w:p w14:paraId="241BBC46" w14:textId="3895D070" w:rsidR="007463BF" w:rsidRPr="00114E16" w:rsidRDefault="000D1598" w:rsidP="00D70B47">
      <w:pPr>
        <w:pStyle w:val="BodyText"/>
        <w:widowControl/>
        <w:numPr>
          <w:ilvl w:val="0"/>
          <w:numId w:val="2"/>
        </w:numPr>
        <w:tabs>
          <w:tab w:val="left" w:pos="360"/>
          <w:tab w:val="left" w:pos="720"/>
        </w:tabs>
        <w:spacing w:after="240"/>
        <w:ind w:left="0" w:firstLine="0"/>
        <w:jc w:val="both"/>
        <w:rPr>
          <w:rFonts w:ascii="Times New Roman" w:hAnsi="Times New Roman" w:cs="Times New Roman"/>
        </w:rPr>
      </w:pPr>
      <w:r>
        <w:rPr>
          <w:rFonts w:ascii="Times New Roman" w:hAnsi="Times New Roman" w:cs="Times New Roman"/>
          <w:b/>
          <w:bCs/>
        </w:rPr>
        <w:tab/>
      </w:r>
      <w:r w:rsidR="003164B0" w:rsidRPr="00114E16">
        <w:rPr>
          <w:rFonts w:ascii="Times New Roman" w:hAnsi="Times New Roman" w:cs="Times New Roman"/>
          <w:b/>
          <w:bCs/>
        </w:rPr>
        <w:t>Alterations, Modifications, Changes, Deletions.</w:t>
      </w:r>
      <w:r w:rsidR="003164B0" w:rsidRPr="00114E16">
        <w:rPr>
          <w:rFonts w:ascii="Times New Roman" w:hAnsi="Times New Roman" w:cs="Times New Roman"/>
        </w:rPr>
        <w:t xml:space="preserve">  </w:t>
      </w:r>
      <w:r w:rsidR="00035059" w:rsidRPr="00114E16">
        <w:rPr>
          <w:rFonts w:ascii="Times New Roman" w:hAnsi="Times New Roman" w:cs="Times New Roman"/>
        </w:rPr>
        <w:t xml:space="preserve">The </w:t>
      </w:r>
      <w:r w:rsidR="00BE711B">
        <w:rPr>
          <w:rFonts w:ascii="Times New Roman" w:hAnsi="Times New Roman" w:cs="Times New Roman"/>
        </w:rPr>
        <w:t>provisions</w:t>
      </w:r>
      <w:r w:rsidR="00035059" w:rsidRPr="00114E16">
        <w:rPr>
          <w:rFonts w:ascii="Times New Roman" w:hAnsi="Times New Roman" w:cs="Times New Roman"/>
        </w:rPr>
        <w:t xml:space="preserve"> </w:t>
      </w:r>
      <w:r w:rsidR="00BE711B">
        <w:rPr>
          <w:rFonts w:ascii="Times New Roman" w:hAnsi="Times New Roman" w:cs="Times New Roman"/>
        </w:rPr>
        <w:t>of</w:t>
      </w:r>
      <w:r w:rsidR="00035059" w:rsidRPr="00114E16">
        <w:rPr>
          <w:rFonts w:ascii="Times New Roman" w:hAnsi="Times New Roman" w:cs="Times New Roman"/>
        </w:rPr>
        <w:t xml:space="preserve"> th</w:t>
      </w:r>
      <w:r w:rsidR="00DC4624">
        <w:rPr>
          <w:rFonts w:ascii="Times New Roman" w:hAnsi="Times New Roman" w:cs="Times New Roman"/>
        </w:rPr>
        <w:t>ese Cloud Terms</w:t>
      </w:r>
      <w:r w:rsidR="00035059" w:rsidRPr="00114E16">
        <w:rPr>
          <w:rFonts w:ascii="Times New Roman" w:hAnsi="Times New Roman" w:cs="Times New Roman"/>
        </w:rPr>
        <w:t xml:space="preserve"> have not been altered, modified, changed, or deleted in any way</w:t>
      </w:r>
      <w:r w:rsidR="003D5288" w:rsidRPr="00114E16">
        <w:rPr>
          <w:rFonts w:ascii="Times New Roman" w:hAnsi="Times New Roman" w:cs="Times New Roman"/>
        </w:rPr>
        <w:t>,</w:t>
      </w:r>
      <w:r w:rsidR="00035059" w:rsidRPr="00114E16">
        <w:rPr>
          <w:rFonts w:ascii="Times New Roman" w:hAnsi="Times New Roman" w:cs="Times New Roman"/>
        </w:rPr>
        <w:t xml:space="preserve"> except </w:t>
      </w:r>
      <w:r w:rsidR="003164B0" w:rsidRPr="00114E16">
        <w:rPr>
          <w:rFonts w:ascii="Times New Roman" w:hAnsi="Times New Roman" w:cs="Times New Roman"/>
        </w:rPr>
        <w:t>in the following paragraphs</w:t>
      </w:r>
      <w:r w:rsidR="00035059" w:rsidRPr="00114E16">
        <w:rPr>
          <w:rFonts w:ascii="Times New Roman" w:hAnsi="Times New Roman" w:cs="Times New Roman"/>
        </w:rPr>
        <w:t>:</w:t>
      </w:r>
      <w:r w:rsidR="009B4D5A">
        <w:rPr>
          <w:rFonts w:ascii="Times New Roman" w:hAnsi="Times New Roman" w:cs="Times New Roman"/>
        </w:rPr>
        <w:t xml:space="preserve"> </w:t>
      </w:r>
      <w:r w:rsidR="00035059" w:rsidRPr="0040208A">
        <w:rPr>
          <w:rFonts w:ascii="Times New Roman" w:hAnsi="Times New Roman" w:cs="Times New Roman"/>
          <w:highlight w:val="yellow"/>
        </w:rPr>
        <w:t>________</w:t>
      </w:r>
      <w:r w:rsidR="003164B0" w:rsidRPr="00114E16">
        <w:rPr>
          <w:rFonts w:ascii="Times New Roman" w:hAnsi="Times New Roman" w:cs="Times New Roman"/>
        </w:rPr>
        <w:t>.</w:t>
      </w:r>
    </w:p>
    <w:sectPr w:rsidR="007463BF" w:rsidRPr="00114E16">
      <w:headerReference w:type="default" r:id="rId16"/>
      <w:footerReference w:type="default" r:id="rId1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uthor" w:initials="A">
    <w:p w14:paraId="1FFDFC6C" w14:textId="77777777" w:rsidR="008549AA" w:rsidRDefault="008549AA" w:rsidP="008549AA">
      <w:pPr>
        <w:pStyle w:val="NormalNestorwithnumbering"/>
        <w:tabs>
          <w:tab w:val="clear" w:pos="360"/>
        </w:tabs>
        <w:ind w:left="0" w:firstLine="0"/>
        <w:cnfStyle w:val="000100000000" w:firstRow="0" w:lastRow="0" w:firstColumn="0" w:lastColumn="1" w:oddVBand="0" w:evenVBand="0" w:oddHBand="0" w:evenHBand="0" w:firstRowFirstColumn="0" w:firstRowLastColumn="0" w:lastRowFirstColumn="0" w:lastRowLastColumn="0"/>
        <w:rPr>
          <w:rFonts w:cs="Arial"/>
          <w:b/>
          <w:bCs/>
          <w:color w:val="000000"/>
          <w:sz w:val="16"/>
          <w:szCs w:val="16"/>
        </w:rPr>
      </w:pPr>
      <w:r>
        <w:rPr>
          <w:rStyle w:val="CommentReference"/>
        </w:rPr>
        <w:annotationRef/>
      </w:r>
      <w:r>
        <w:rPr>
          <w:rFonts w:cs="Arial"/>
          <w:color w:val="000000"/>
          <w:sz w:val="16"/>
          <w:szCs w:val="16"/>
        </w:rPr>
        <w:t>SHI requires written notice and limits audit frequency.</w:t>
      </w:r>
    </w:p>
    <w:p w14:paraId="3DAC0FFB" w14:textId="6DC98C9B" w:rsidR="008549AA" w:rsidRDefault="008549AA">
      <w:pPr>
        <w:pStyle w:val="CommentText"/>
      </w:pPr>
    </w:p>
  </w:comment>
  <w:comment w:id="5" w:author="Author" w:initials="A">
    <w:p w14:paraId="729FAE3B" w14:textId="4734C1BE" w:rsidR="008549AA" w:rsidRDefault="008549AA">
      <w:pPr>
        <w:pStyle w:val="CommentText"/>
      </w:pPr>
      <w:r>
        <w:rPr>
          <w:rStyle w:val="CommentReference"/>
        </w:rPr>
        <w:annotationRef/>
      </w:r>
      <w:r>
        <w:rPr>
          <w:rFonts w:cs="Arial"/>
          <w:color w:val="000000"/>
          <w:sz w:val="16"/>
          <w:szCs w:val="16"/>
        </w:rPr>
        <w:t>Data Center Audit</w:t>
      </w:r>
      <w:r w:rsidRPr="00863530">
        <w:rPr>
          <w:rFonts w:cs="Arial"/>
          <w:color w:val="000000"/>
          <w:sz w:val="16"/>
          <w:szCs w:val="16"/>
        </w:rPr>
        <w:t xml:space="preserve"> does not apply because SHI will not house or store </w:t>
      </w:r>
      <w:r>
        <w:rPr>
          <w:rFonts w:cs="Arial"/>
          <w:color w:val="000000"/>
          <w:sz w:val="16"/>
          <w:szCs w:val="16"/>
        </w:rPr>
        <w:t>customer</w:t>
      </w:r>
      <w:r w:rsidRPr="00863530">
        <w:rPr>
          <w:rFonts w:cs="Arial"/>
          <w:color w:val="000000"/>
          <w:sz w:val="16"/>
          <w:szCs w:val="16"/>
        </w:rPr>
        <w:t xml:space="preserve"> data or</w:t>
      </w:r>
      <w:r>
        <w:rPr>
          <w:rFonts w:cs="Arial"/>
          <w:color w:val="000000"/>
          <w:sz w:val="16"/>
          <w:szCs w:val="16"/>
        </w:rPr>
        <w:t xml:space="preserve"> customer</w:t>
      </w:r>
      <w:r w:rsidRPr="00863530">
        <w:rPr>
          <w:rFonts w:cs="Arial"/>
          <w:color w:val="000000"/>
          <w:sz w:val="16"/>
          <w:szCs w:val="16"/>
        </w:rPr>
        <w:t xml:space="preserve"> applications within its data centers.  SHI is not a hosting, SaaS, IaaS or PaaS provider.  The only</w:t>
      </w:r>
      <w:r>
        <w:rPr>
          <w:rFonts w:cs="Arial"/>
          <w:color w:val="000000"/>
          <w:sz w:val="16"/>
          <w:szCs w:val="16"/>
        </w:rPr>
        <w:t xml:space="preserve"> customer </w:t>
      </w:r>
      <w:r w:rsidRPr="00863530">
        <w:rPr>
          <w:rFonts w:cs="Arial"/>
          <w:color w:val="000000"/>
          <w:sz w:val="16"/>
          <w:szCs w:val="16"/>
        </w:rPr>
        <w:t xml:space="preserve">data SHI would have in its data centers is transaction data in order to fulfill orders and manage the business relationship between the </w:t>
      </w:r>
      <w:r>
        <w:rPr>
          <w:rFonts w:cs="Arial"/>
          <w:color w:val="000000"/>
          <w:sz w:val="16"/>
          <w:szCs w:val="16"/>
        </w:rPr>
        <w:t>customer</w:t>
      </w:r>
      <w:r w:rsidRPr="00863530">
        <w:rPr>
          <w:rFonts w:cs="Arial"/>
          <w:color w:val="000000"/>
          <w:sz w:val="16"/>
          <w:szCs w:val="16"/>
        </w:rPr>
        <w:t xml:space="preserve"> and SHI.</w:t>
      </w:r>
    </w:p>
  </w:comment>
  <w:comment w:id="7" w:author="Author" w:initials="A">
    <w:p w14:paraId="1FC22D64" w14:textId="6E2D5525" w:rsidR="007B61F9" w:rsidRDefault="007B61F9">
      <w:pPr>
        <w:pStyle w:val="CommentText"/>
      </w:pPr>
      <w:r>
        <w:rPr>
          <w:rStyle w:val="CommentReference"/>
        </w:rPr>
        <w:annotationRef/>
      </w:r>
      <w:r>
        <w:rPr>
          <w:rFonts w:cs="Arial"/>
          <w:color w:val="000000"/>
          <w:sz w:val="16"/>
          <w:szCs w:val="16"/>
        </w:rPr>
        <w:t>SHI is a reseller and will pass through all manufacturer warranties to the state.  SHI will also facilitate any warranty claims.</w:t>
      </w:r>
    </w:p>
  </w:comment>
  <w:comment w:id="20" w:author="Author" w:initials="A">
    <w:p w14:paraId="7EEF3BFD" w14:textId="571B3197" w:rsidR="007B61F9" w:rsidRDefault="007B61F9">
      <w:pPr>
        <w:pStyle w:val="CommentText"/>
      </w:pPr>
      <w:r>
        <w:rPr>
          <w:rStyle w:val="CommentReference"/>
        </w:rPr>
        <w:annotationRef/>
      </w:r>
      <w:r>
        <w:rPr>
          <w:rFonts w:cs="Arial"/>
          <w:color w:val="000000"/>
          <w:sz w:val="16"/>
          <w:szCs w:val="16"/>
        </w:rPr>
        <w:t>SHI wishes to limit liability to the total amount of fees actually paid or payable by the State to SHI under this agreement for the year previous to the incident which cause for such liability.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DAC0FFB" w15:done="0"/>
  <w15:commentEx w15:paraId="729FAE3B" w15:done="0"/>
  <w15:commentEx w15:paraId="1FC22D64" w15:done="0"/>
  <w15:commentEx w15:paraId="7EEF3BF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DAC0FFB" w16cid:durableId="25E48563"/>
  <w16cid:commentId w16cid:paraId="729FAE3B" w16cid:durableId="25E48440"/>
  <w16cid:commentId w16cid:paraId="1FC22D64" w16cid:durableId="25E485AA"/>
  <w16cid:commentId w16cid:paraId="7EEF3BFD" w16cid:durableId="25E486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840FE" w14:textId="77777777" w:rsidR="00EC77B4" w:rsidRDefault="00EC77B4">
      <w:r>
        <w:separator/>
      </w:r>
    </w:p>
  </w:endnote>
  <w:endnote w:type="continuationSeparator" w:id="0">
    <w:p w14:paraId="54F73B5A" w14:textId="77777777" w:rsidR="00EC77B4" w:rsidRDefault="00EC77B4">
      <w:r>
        <w:continuationSeparator/>
      </w:r>
    </w:p>
  </w:endnote>
  <w:endnote w:type="continuationNotice" w:id="1">
    <w:p w14:paraId="2255FA13" w14:textId="77777777" w:rsidR="00EC77B4" w:rsidRDefault="00EC7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708834191"/>
      <w:docPartObj>
        <w:docPartGallery w:val="Page Numbers (Bottom of Page)"/>
        <w:docPartUnique/>
      </w:docPartObj>
    </w:sdtPr>
    <w:sdtEndPr>
      <w:rPr>
        <w:rFonts w:asciiTheme="minorHAnsi" w:hAnsiTheme="minorHAnsi" w:cstheme="minorHAnsi"/>
      </w:rPr>
    </w:sdtEndPr>
    <w:sdtContent>
      <w:sdt>
        <w:sdtPr>
          <w:rPr>
            <w:rFonts w:cstheme="minorHAnsi"/>
            <w:sz w:val="20"/>
            <w:szCs w:val="20"/>
          </w:rPr>
          <w:id w:val="-2145423440"/>
          <w:docPartObj>
            <w:docPartGallery w:val="Page Numbers (Top of Page)"/>
            <w:docPartUnique/>
          </w:docPartObj>
        </w:sdtPr>
        <w:sdtEndPr/>
        <w:sdtContent>
          <w:p w14:paraId="459605CC" w14:textId="62382FFF" w:rsidR="0080377D" w:rsidRPr="00183675" w:rsidRDefault="0080377D" w:rsidP="009D62C8">
            <w:pPr>
              <w:pStyle w:val="Footer"/>
              <w:jc w:val="center"/>
              <w:rPr>
                <w:rFonts w:cstheme="minorHAnsi"/>
                <w:sz w:val="20"/>
                <w:szCs w:val="20"/>
              </w:rPr>
            </w:pPr>
          </w:p>
          <w:p w14:paraId="4DAA5EDB" w14:textId="15890BCA" w:rsidR="0080377D" w:rsidRPr="00183675" w:rsidRDefault="0080377D" w:rsidP="009D62C8">
            <w:pPr>
              <w:pStyle w:val="Footer"/>
              <w:jc w:val="center"/>
              <w:rPr>
                <w:rFonts w:cstheme="minorHAnsi"/>
                <w:sz w:val="20"/>
                <w:szCs w:val="20"/>
              </w:rPr>
            </w:pPr>
            <w:r w:rsidRPr="00183675">
              <w:rPr>
                <w:rFonts w:cstheme="minorHAnsi"/>
              </w:rPr>
              <w:t xml:space="preserve">Page </w:t>
            </w:r>
            <w:r w:rsidRPr="00183675">
              <w:rPr>
                <w:rFonts w:cstheme="minorHAnsi"/>
                <w:bCs/>
              </w:rPr>
              <w:fldChar w:fldCharType="begin"/>
            </w:r>
            <w:r w:rsidRPr="00183675">
              <w:rPr>
                <w:rFonts w:cstheme="minorHAnsi"/>
                <w:bCs/>
              </w:rPr>
              <w:instrText xml:space="preserve"> PAGE </w:instrText>
            </w:r>
            <w:r w:rsidRPr="00183675">
              <w:rPr>
                <w:rFonts w:cstheme="minorHAnsi"/>
                <w:bCs/>
              </w:rPr>
              <w:fldChar w:fldCharType="separate"/>
            </w:r>
            <w:r w:rsidRPr="00183675">
              <w:rPr>
                <w:rFonts w:cstheme="minorHAnsi"/>
                <w:bCs/>
                <w:noProof/>
              </w:rPr>
              <w:t>2</w:t>
            </w:r>
            <w:r w:rsidRPr="00183675">
              <w:rPr>
                <w:rFonts w:cstheme="minorHAnsi"/>
                <w:bCs/>
              </w:rPr>
              <w:fldChar w:fldCharType="end"/>
            </w:r>
            <w:r w:rsidRPr="00183675">
              <w:rPr>
                <w:rFonts w:cstheme="minorHAnsi"/>
              </w:rPr>
              <w:t xml:space="preserve"> of </w:t>
            </w:r>
            <w:r w:rsidRPr="00183675">
              <w:rPr>
                <w:rFonts w:cstheme="minorHAnsi"/>
                <w:bCs/>
              </w:rPr>
              <w:fldChar w:fldCharType="begin"/>
            </w:r>
            <w:r w:rsidRPr="00183675">
              <w:rPr>
                <w:rFonts w:cstheme="minorHAnsi"/>
                <w:bCs/>
              </w:rPr>
              <w:instrText xml:space="preserve"> NUMPAGES  </w:instrText>
            </w:r>
            <w:r w:rsidRPr="00183675">
              <w:rPr>
                <w:rFonts w:cstheme="minorHAnsi"/>
                <w:bCs/>
              </w:rPr>
              <w:fldChar w:fldCharType="separate"/>
            </w:r>
            <w:r w:rsidRPr="00183675">
              <w:rPr>
                <w:rFonts w:cstheme="minorHAnsi"/>
                <w:bCs/>
                <w:noProof/>
              </w:rPr>
              <w:t>7</w:t>
            </w:r>
            <w:r w:rsidRPr="00183675">
              <w:rPr>
                <w:rFonts w:cstheme="minorHAnsi"/>
                <w:bCs/>
              </w:rPr>
              <w:fldChar w:fldCharType="end"/>
            </w:r>
          </w:p>
        </w:sdtContent>
      </w:sdt>
    </w:sdtContent>
  </w:sdt>
  <w:p w14:paraId="0C4147B1" w14:textId="77777777" w:rsidR="0080377D" w:rsidRPr="00183675" w:rsidRDefault="0080377D" w:rsidP="00183675">
    <w:pPr>
      <w:pStyle w:val="Footer"/>
      <w:rPr>
        <w:rFonts w:cstheme="minorHAnsi"/>
        <w:i/>
        <w:sz w:val="16"/>
        <w:szCs w:val="16"/>
      </w:rPr>
    </w:pPr>
  </w:p>
  <w:p w14:paraId="73F870E2" w14:textId="53BC7F31" w:rsidR="0080377D" w:rsidRPr="00183675" w:rsidRDefault="0080377D" w:rsidP="00183675">
    <w:pPr>
      <w:pStyle w:val="Footer"/>
      <w:rPr>
        <w:rFonts w:cstheme="minorHAnsi"/>
        <w:i/>
        <w:sz w:val="16"/>
        <w:szCs w:val="16"/>
      </w:rPr>
    </w:pPr>
    <w:r w:rsidRPr="00183675">
      <w:rPr>
        <w:rFonts w:cstheme="minorHAnsi"/>
        <w:i/>
        <w:sz w:val="16"/>
        <w:szCs w:val="16"/>
      </w:rPr>
      <w:t xml:space="preserve">Rev. </w:t>
    </w:r>
    <w:r w:rsidR="000E7C14">
      <w:rPr>
        <w:rFonts w:cstheme="minorHAnsi"/>
        <w:i/>
        <w:sz w:val="16"/>
        <w:szCs w:val="16"/>
      </w:rPr>
      <w:t>09</w:t>
    </w:r>
    <w:r w:rsidRPr="00183675">
      <w:rPr>
        <w:rFonts w:cstheme="minorHAnsi"/>
        <w:i/>
        <w:sz w:val="16"/>
        <w:szCs w:val="16"/>
      </w:rPr>
      <w:t>/</w:t>
    </w:r>
    <w:r w:rsidR="000E7C14">
      <w:rPr>
        <w:rFonts w:cstheme="minorHAnsi"/>
        <w:i/>
        <w:sz w:val="16"/>
        <w:szCs w:val="16"/>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552948" w14:textId="77777777" w:rsidR="00EC77B4" w:rsidRDefault="00EC77B4">
      <w:r>
        <w:separator/>
      </w:r>
    </w:p>
  </w:footnote>
  <w:footnote w:type="continuationSeparator" w:id="0">
    <w:p w14:paraId="1F73557C" w14:textId="77777777" w:rsidR="00EC77B4" w:rsidRDefault="00EC77B4">
      <w:r>
        <w:continuationSeparator/>
      </w:r>
    </w:p>
  </w:footnote>
  <w:footnote w:type="continuationNotice" w:id="1">
    <w:p w14:paraId="613CB4A5" w14:textId="77777777" w:rsidR="00EC77B4" w:rsidRDefault="00EC77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80377D" w:rsidRPr="00894770" w:rsidRDefault="0080377D">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2619F"/>
    <w:multiLevelType w:val="hybridMultilevel"/>
    <w:tmpl w:val="6C7E7FAE"/>
    <w:lvl w:ilvl="0" w:tplc="2CFC35F4">
      <w:start w:val="1"/>
      <w:numFmt w:val="upperLetter"/>
      <w:lvlText w:val="%1."/>
      <w:lvlJc w:val="left"/>
      <w:pPr>
        <w:ind w:left="720" w:hanging="360"/>
      </w:pPr>
      <w:rPr>
        <w:rFonts w:ascii="Times New Roman" w:eastAsia="Calibri" w:hAnsi="Times New Roman" w:cs="Times New Roman"/>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820121"/>
    <w:multiLevelType w:val="multilevel"/>
    <w:tmpl w:val="941A54AE"/>
    <w:lvl w:ilvl="0">
      <w:start w:val="1"/>
      <w:numFmt w:val="decimal"/>
      <w:pStyle w:val="Heading1"/>
      <w:suff w:val="nothing"/>
      <w:lvlText w:val="Article %1 - "/>
      <w:lvlJc w:val="left"/>
      <w:pPr>
        <w:ind w:left="360" w:hanging="360"/>
      </w:pPr>
      <w:rPr>
        <w:rFonts w:ascii="Arial Bold" w:hAnsi="Arial Bold"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BodyTextChar"/>
      <w:lvlText w:val="%2."/>
      <w:lvlJc w:val="left"/>
      <w:pPr>
        <w:tabs>
          <w:tab w:val="num" w:pos="360"/>
        </w:tabs>
        <w:ind w:left="36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20"/>
        </w:tabs>
        <w:ind w:left="72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80"/>
        </w:tabs>
        <w:ind w:left="108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440"/>
        </w:tabs>
        <w:ind w:left="144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1800"/>
        </w:tabs>
        <w:ind w:left="1800" w:hanging="360"/>
      </w:pPr>
      <w:rPr>
        <w:rFonts w:hint="default"/>
      </w:rPr>
    </w:lvl>
    <w:lvl w:ilvl="6">
      <w:start w:val="1"/>
      <w:numFmt w:val="bullet"/>
      <w:lvlText w:val=""/>
      <w:lvlJc w:val="left"/>
      <w:pPr>
        <w:tabs>
          <w:tab w:val="num" w:pos="1800"/>
        </w:tabs>
        <w:ind w:left="2160" w:hanging="360"/>
      </w:pPr>
      <w:rPr>
        <w:rFonts w:ascii="Symbol" w:hAnsi="Symbol"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15:restartNumberingAfterBreak="0">
    <w:nsid w:val="2C2010D9"/>
    <w:multiLevelType w:val="hybridMultilevel"/>
    <w:tmpl w:val="96884AA2"/>
    <w:lvl w:ilvl="0" w:tplc="A8E88004">
      <w:start w:val="2"/>
      <w:numFmt w:val="decimal"/>
      <w:suff w:val="nothing"/>
      <w:lvlText w:val="%1."/>
      <w:lvlJc w:val="left"/>
      <w:pPr>
        <w:ind w:left="648" w:hanging="288"/>
      </w:pPr>
      <w:rPr>
        <w:rFonts w:ascii="Times New Roman" w:eastAsia="Calibri" w:hAnsi="Times New Roman" w:cs="Times New Roman" w:hint="default"/>
        <w:b/>
        <w:bCs/>
        <w:sz w:val="22"/>
        <w:szCs w:val="22"/>
      </w:rPr>
    </w:lvl>
    <w:lvl w:ilvl="1" w:tplc="58D6876A">
      <w:start w:val="1"/>
      <w:numFmt w:val="upperLetter"/>
      <w:lvlText w:val="%2."/>
      <w:lvlJc w:val="left"/>
      <w:pPr>
        <w:ind w:left="1440" w:hanging="360"/>
      </w:pPr>
      <w:rPr>
        <w:rFonts w:ascii="Times New Roman" w:eastAsia="Calibri" w:hAnsi="Times New Roman" w:cs="Times New Roman"/>
      </w:rPr>
    </w:lvl>
    <w:lvl w:ilvl="2" w:tplc="3DC41764">
      <w:start w:val="1"/>
      <w:numFmt w:val="decimal"/>
      <w:lvlText w:val="(%3)"/>
      <w:lvlJc w:val="right"/>
      <w:pPr>
        <w:ind w:left="2160" w:hanging="180"/>
      </w:pPr>
      <w:rPr>
        <w:rFonts w:ascii="Times New Roman" w:eastAsia="Calibri" w:hAnsi="Times New Roman" w:cs="Times New Roman"/>
      </w:rPr>
    </w:lvl>
    <w:lvl w:ilvl="3" w:tplc="7CF2DEB4">
      <w:start w:val="5"/>
      <w:numFmt w:val="decimal"/>
      <w:lvlText w:val="%4."/>
      <w:lvlJc w:val="left"/>
      <w:pPr>
        <w:ind w:left="2880" w:hanging="360"/>
      </w:pPr>
      <w:rPr>
        <w:rFonts w:hint="default"/>
        <w:b/>
        <w:bCs/>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89A1BC8"/>
    <w:multiLevelType w:val="hybridMultilevel"/>
    <w:tmpl w:val="E47AA544"/>
    <w:lvl w:ilvl="0" w:tplc="A8E88004">
      <w:start w:val="2"/>
      <w:numFmt w:val="decimal"/>
      <w:suff w:val="nothing"/>
      <w:lvlText w:val="%1."/>
      <w:lvlJc w:val="left"/>
      <w:pPr>
        <w:ind w:left="648" w:hanging="288"/>
      </w:pPr>
      <w:rPr>
        <w:rFonts w:ascii="Times New Roman" w:eastAsia="Calibri" w:hAnsi="Times New Roman" w:cs="Times New Roman" w:hint="default"/>
        <w:b/>
        <w:bCs/>
        <w:sz w:val="22"/>
        <w:szCs w:val="22"/>
      </w:rPr>
    </w:lvl>
    <w:lvl w:ilvl="1" w:tplc="58D6876A">
      <w:start w:val="1"/>
      <w:numFmt w:val="upperLetter"/>
      <w:lvlText w:val="%2."/>
      <w:lvlJc w:val="left"/>
      <w:pPr>
        <w:ind w:left="1440" w:hanging="360"/>
      </w:pPr>
      <w:rPr>
        <w:rFonts w:ascii="Times New Roman" w:eastAsia="Calibri" w:hAnsi="Times New Roman" w:cs="Times New Roman"/>
      </w:rPr>
    </w:lvl>
    <w:lvl w:ilvl="2" w:tplc="3DC41764">
      <w:start w:val="1"/>
      <w:numFmt w:val="decimal"/>
      <w:lvlText w:val="(%3)"/>
      <w:lvlJc w:val="right"/>
      <w:pPr>
        <w:ind w:left="2160" w:hanging="180"/>
      </w:pPr>
      <w:rPr>
        <w:rFonts w:ascii="Times New Roman" w:eastAsia="Calibri" w:hAnsi="Times New Roman" w:cs="Times New Roman"/>
      </w:rPr>
    </w:lvl>
    <w:lvl w:ilvl="3" w:tplc="A81821D8">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A25841"/>
    <w:multiLevelType w:val="hybridMultilevel"/>
    <w:tmpl w:val="64F2FD3E"/>
    <w:lvl w:ilvl="0" w:tplc="8076C8BC">
      <w:start w:val="1"/>
      <w:numFmt w:val="upperLetter"/>
      <w:lvlText w:val="%1."/>
      <w:lvlJc w:val="left"/>
      <w:pPr>
        <w:tabs>
          <w:tab w:val="num" w:pos="360"/>
        </w:tabs>
        <w:ind w:left="720" w:hanging="360"/>
      </w:pPr>
      <w:rPr>
        <w:rFonts w:ascii="Times New Roman" w:eastAsiaTheme="minorHAnsi" w:hAnsi="Times New Roman"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E54E38"/>
    <w:multiLevelType w:val="multilevel"/>
    <w:tmpl w:val="6E960326"/>
    <w:lvl w:ilvl="0">
      <w:start w:val="1"/>
      <w:numFmt w:val="upperLetter"/>
      <w:lvlText w:val="%1."/>
      <w:lvlJc w:val="left"/>
      <w:pPr>
        <w:tabs>
          <w:tab w:val="num" w:pos="1080"/>
        </w:tabs>
        <w:ind w:left="1080" w:hanging="360"/>
      </w:pPr>
      <w:rPr>
        <w:rFonts w:ascii="Arial" w:eastAsia="Arial" w:hAnsi="Arial" w:hint="default"/>
        <w:b/>
        <w:i w:val="0"/>
        <w:sz w:val="20"/>
        <w:szCs w:val="20"/>
      </w:rPr>
    </w:lvl>
    <w:lvl w:ilvl="1">
      <w:start w:val="2"/>
      <w:numFmt w:val="upperLetter"/>
      <w:lvlText w:val="%2."/>
      <w:lvlJc w:val="left"/>
      <w:pPr>
        <w:tabs>
          <w:tab w:val="num" w:pos="720"/>
        </w:tabs>
        <w:ind w:left="720" w:hanging="360"/>
      </w:pPr>
      <w:rPr>
        <w:rFonts w:ascii="Times New Roman" w:eastAsia="Arial" w:hAnsi="Times New Roman" w:cs="Times New Roman" w:hint="default"/>
        <w:b w:val="0"/>
        <w:bCs w:val="0"/>
        <w:i w:val="0"/>
        <w:sz w:val="22"/>
        <w:szCs w:val="22"/>
      </w:rPr>
    </w:lvl>
    <w:lvl w:ilvl="2">
      <w:start w:val="1"/>
      <w:numFmt w:val="decimal"/>
      <w:lvlText w:val="%3."/>
      <w:lvlJc w:val="left"/>
      <w:pPr>
        <w:tabs>
          <w:tab w:val="num" w:pos="1080"/>
        </w:tabs>
        <w:ind w:left="1080" w:hanging="360"/>
      </w:pPr>
      <w:rPr>
        <w:rFonts w:ascii="Arial" w:eastAsia="Arial" w:hAnsi="Arial" w:hint="default"/>
        <w:b/>
        <w:i w:val="0"/>
        <w:sz w:val="20"/>
        <w:szCs w:val="20"/>
      </w:rPr>
    </w:lvl>
    <w:lvl w:ilvl="3">
      <w:start w:val="1"/>
      <w:numFmt w:val="lowerLetter"/>
      <w:lvlText w:val="%4)"/>
      <w:lvlJc w:val="left"/>
      <w:pPr>
        <w:tabs>
          <w:tab w:val="num" w:pos="720"/>
        </w:tabs>
        <w:ind w:left="3240" w:hanging="720"/>
      </w:pPr>
      <w:rPr>
        <w:rFonts w:hint="default"/>
      </w:rPr>
    </w:lvl>
    <w:lvl w:ilvl="4">
      <w:start w:val="1"/>
      <w:numFmt w:val="decimal"/>
      <w:lvlText w:val="(%5)"/>
      <w:lvlJc w:val="left"/>
      <w:pPr>
        <w:tabs>
          <w:tab w:val="num" w:pos="720"/>
        </w:tabs>
        <w:ind w:left="3960" w:hanging="720"/>
      </w:pPr>
      <w:rPr>
        <w:rFonts w:hint="default"/>
      </w:rPr>
    </w:lvl>
    <w:lvl w:ilvl="5">
      <w:start w:val="1"/>
      <w:numFmt w:val="lowerLetter"/>
      <w:lvlText w:val="(%6)"/>
      <w:lvlJc w:val="left"/>
      <w:pPr>
        <w:tabs>
          <w:tab w:val="num" w:pos="720"/>
        </w:tabs>
        <w:ind w:left="4680" w:hanging="720"/>
      </w:pPr>
      <w:rPr>
        <w:rFonts w:hint="default"/>
      </w:rPr>
    </w:lvl>
    <w:lvl w:ilvl="6">
      <w:start w:val="1"/>
      <w:numFmt w:val="lowerRoman"/>
      <w:lvlText w:val="(%7)"/>
      <w:lvlJc w:val="left"/>
      <w:pPr>
        <w:tabs>
          <w:tab w:val="num" w:pos="720"/>
        </w:tabs>
        <w:ind w:left="5400" w:hanging="720"/>
      </w:pPr>
      <w:rPr>
        <w:rFonts w:hint="default"/>
      </w:rPr>
    </w:lvl>
    <w:lvl w:ilvl="7">
      <w:start w:val="1"/>
      <w:numFmt w:val="lowerLetter"/>
      <w:lvlText w:val="(%8)"/>
      <w:lvlJc w:val="left"/>
      <w:pPr>
        <w:tabs>
          <w:tab w:val="num" w:pos="720"/>
        </w:tabs>
        <w:ind w:left="6120" w:hanging="720"/>
      </w:pPr>
      <w:rPr>
        <w:rFonts w:hint="default"/>
      </w:rPr>
    </w:lvl>
    <w:lvl w:ilvl="8">
      <w:start w:val="1"/>
      <w:numFmt w:val="lowerRoman"/>
      <w:lvlText w:val="(%9)"/>
      <w:lvlJc w:val="left"/>
      <w:pPr>
        <w:tabs>
          <w:tab w:val="num" w:pos="720"/>
        </w:tabs>
        <w:ind w:left="6840" w:hanging="720"/>
      </w:pPr>
      <w:rPr>
        <w:rFonts w:hint="default"/>
      </w:rPr>
    </w:lvl>
  </w:abstractNum>
  <w:abstractNum w:abstractNumId="6" w15:restartNumberingAfterBreak="0">
    <w:nsid w:val="71301CBB"/>
    <w:multiLevelType w:val="hybridMultilevel"/>
    <w:tmpl w:val="5E8A3EFE"/>
    <w:lvl w:ilvl="0" w:tplc="2876A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6A262D"/>
    <w:multiLevelType w:val="hybridMultilevel"/>
    <w:tmpl w:val="E9BA4CE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C51B69"/>
    <w:multiLevelType w:val="hybridMultilevel"/>
    <w:tmpl w:val="25C8E84E"/>
    <w:lvl w:ilvl="0" w:tplc="16F059EC">
      <w:start w:val="1"/>
      <w:numFmt w:val="decimal"/>
      <w:suff w:val="nothing"/>
      <w:lvlText w:val="%1."/>
      <w:lvlJc w:val="left"/>
      <w:pPr>
        <w:ind w:left="360" w:firstLine="0"/>
      </w:pPr>
      <w:rPr>
        <w:rFonts w:hint="default"/>
        <w:b/>
        <w:bCs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3"/>
  </w:num>
  <w:num w:numId="5">
    <w:abstractNumId w:val="7"/>
  </w:num>
  <w:num w:numId="6">
    <w:abstractNumId w:val="5"/>
  </w:num>
  <w:num w:numId="7">
    <w:abstractNumId w:val="6"/>
  </w:num>
  <w:num w:numId="8">
    <w:abstractNumId w:val="0"/>
  </w:num>
  <w:num w:numId="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1F72"/>
    <w:rsid w:val="00002485"/>
    <w:rsid w:val="00002A6E"/>
    <w:rsid w:val="00002A83"/>
    <w:rsid w:val="00002E07"/>
    <w:rsid w:val="00004190"/>
    <w:rsid w:val="00005421"/>
    <w:rsid w:val="00006391"/>
    <w:rsid w:val="00007578"/>
    <w:rsid w:val="00010C75"/>
    <w:rsid w:val="00012111"/>
    <w:rsid w:val="00012401"/>
    <w:rsid w:val="0001252D"/>
    <w:rsid w:val="00012AFC"/>
    <w:rsid w:val="000131E1"/>
    <w:rsid w:val="00013A90"/>
    <w:rsid w:val="00014D21"/>
    <w:rsid w:val="000167B7"/>
    <w:rsid w:val="000223C4"/>
    <w:rsid w:val="00024A04"/>
    <w:rsid w:val="00024A6D"/>
    <w:rsid w:val="00024BC0"/>
    <w:rsid w:val="00026C64"/>
    <w:rsid w:val="000274CF"/>
    <w:rsid w:val="000304CC"/>
    <w:rsid w:val="00033630"/>
    <w:rsid w:val="00035059"/>
    <w:rsid w:val="000401F3"/>
    <w:rsid w:val="000404E5"/>
    <w:rsid w:val="00040F5E"/>
    <w:rsid w:val="000467CC"/>
    <w:rsid w:val="00046E4A"/>
    <w:rsid w:val="00047437"/>
    <w:rsid w:val="000540CA"/>
    <w:rsid w:val="0005754F"/>
    <w:rsid w:val="00061709"/>
    <w:rsid w:val="00070289"/>
    <w:rsid w:val="000704AB"/>
    <w:rsid w:val="000726B9"/>
    <w:rsid w:val="00073DFA"/>
    <w:rsid w:val="000752B4"/>
    <w:rsid w:val="00076697"/>
    <w:rsid w:val="00076BE0"/>
    <w:rsid w:val="0007758E"/>
    <w:rsid w:val="00077BAE"/>
    <w:rsid w:val="00080125"/>
    <w:rsid w:val="00080C1B"/>
    <w:rsid w:val="00080D38"/>
    <w:rsid w:val="00084ADF"/>
    <w:rsid w:val="00084F28"/>
    <w:rsid w:val="00085677"/>
    <w:rsid w:val="000858FB"/>
    <w:rsid w:val="00085A5C"/>
    <w:rsid w:val="000863B0"/>
    <w:rsid w:val="000865C0"/>
    <w:rsid w:val="00086E22"/>
    <w:rsid w:val="00086F5C"/>
    <w:rsid w:val="000874D7"/>
    <w:rsid w:val="00090112"/>
    <w:rsid w:val="0009078D"/>
    <w:rsid w:val="00091980"/>
    <w:rsid w:val="000947BB"/>
    <w:rsid w:val="000957AA"/>
    <w:rsid w:val="00096B29"/>
    <w:rsid w:val="000973B5"/>
    <w:rsid w:val="000A1AD5"/>
    <w:rsid w:val="000A362B"/>
    <w:rsid w:val="000A385F"/>
    <w:rsid w:val="000A46B5"/>
    <w:rsid w:val="000A664C"/>
    <w:rsid w:val="000B26FF"/>
    <w:rsid w:val="000B30B8"/>
    <w:rsid w:val="000B562F"/>
    <w:rsid w:val="000B66D4"/>
    <w:rsid w:val="000C123B"/>
    <w:rsid w:val="000C2096"/>
    <w:rsid w:val="000C2C95"/>
    <w:rsid w:val="000C451A"/>
    <w:rsid w:val="000C4586"/>
    <w:rsid w:val="000C4ED8"/>
    <w:rsid w:val="000C4FB3"/>
    <w:rsid w:val="000C64B6"/>
    <w:rsid w:val="000C6FF1"/>
    <w:rsid w:val="000D1598"/>
    <w:rsid w:val="000E0BEF"/>
    <w:rsid w:val="000E111E"/>
    <w:rsid w:val="000E1120"/>
    <w:rsid w:val="000E2944"/>
    <w:rsid w:val="000E5548"/>
    <w:rsid w:val="000E63DF"/>
    <w:rsid w:val="000E6D44"/>
    <w:rsid w:val="000E7C14"/>
    <w:rsid w:val="000F0DBF"/>
    <w:rsid w:val="000F1E86"/>
    <w:rsid w:val="000F3146"/>
    <w:rsid w:val="000F491A"/>
    <w:rsid w:val="000F53C3"/>
    <w:rsid w:val="000F56A1"/>
    <w:rsid w:val="000F633A"/>
    <w:rsid w:val="001011CA"/>
    <w:rsid w:val="00103270"/>
    <w:rsid w:val="0010346F"/>
    <w:rsid w:val="00103C67"/>
    <w:rsid w:val="0010658B"/>
    <w:rsid w:val="00106E76"/>
    <w:rsid w:val="00106E92"/>
    <w:rsid w:val="0010728D"/>
    <w:rsid w:val="001078CC"/>
    <w:rsid w:val="001115BB"/>
    <w:rsid w:val="001119C5"/>
    <w:rsid w:val="00112002"/>
    <w:rsid w:val="00114C5A"/>
    <w:rsid w:val="00114E16"/>
    <w:rsid w:val="001153DD"/>
    <w:rsid w:val="00115561"/>
    <w:rsid w:val="00115B67"/>
    <w:rsid w:val="0011607C"/>
    <w:rsid w:val="001166B1"/>
    <w:rsid w:val="00117A68"/>
    <w:rsid w:val="001205DE"/>
    <w:rsid w:val="00123065"/>
    <w:rsid w:val="00123D12"/>
    <w:rsid w:val="00123DFE"/>
    <w:rsid w:val="00124C0D"/>
    <w:rsid w:val="001316E0"/>
    <w:rsid w:val="0013249F"/>
    <w:rsid w:val="00133C70"/>
    <w:rsid w:val="001340F5"/>
    <w:rsid w:val="0013606B"/>
    <w:rsid w:val="0013647E"/>
    <w:rsid w:val="00136C4C"/>
    <w:rsid w:val="00144BAF"/>
    <w:rsid w:val="0014503A"/>
    <w:rsid w:val="00145D92"/>
    <w:rsid w:val="0015000A"/>
    <w:rsid w:val="0015061F"/>
    <w:rsid w:val="001508F5"/>
    <w:rsid w:val="0015189F"/>
    <w:rsid w:val="00152134"/>
    <w:rsid w:val="00152EEF"/>
    <w:rsid w:val="00153C61"/>
    <w:rsid w:val="00153D89"/>
    <w:rsid w:val="00155318"/>
    <w:rsid w:val="00157E89"/>
    <w:rsid w:val="00157EEF"/>
    <w:rsid w:val="00160B5F"/>
    <w:rsid w:val="00160B61"/>
    <w:rsid w:val="00163BAD"/>
    <w:rsid w:val="00167094"/>
    <w:rsid w:val="001701C9"/>
    <w:rsid w:val="00171159"/>
    <w:rsid w:val="00172175"/>
    <w:rsid w:val="00172AC9"/>
    <w:rsid w:val="00173BB8"/>
    <w:rsid w:val="0017546E"/>
    <w:rsid w:val="0017687D"/>
    <w:rsid w:val="00176D6E"/>
    <w:rsid w:val="00180017"/>
    <w:rsid w:val="00180354"/>
    <w:rsid w:val="00180921"/>
    <w:rsid w:val="00180ADC"/>
    <w:rsid w:val="00180D8D"/>
    <w:rsid w:val="00180DCF"/>
    <w:rsid w:val="0018288A"/>
    <w:rsid w:val="00183675"/>
    <w:rsid w:val="001838F6"/>
    <w:rsid w:val="001848BA"/>
    <w:rsid w:val="0018576C"/>
    <w:rsid w:val="001858C5"/>
    <w:rsid w:val="00190E5D"/>
    <w:rsid w:val="00191AF6"/>
    <w:rsid w:val="00193E2C"/>
    <w:rsid w:val="00194EF5"/>
    <w:rsid w:val="00195ED8"/>
    <w:rsid w:val="00196130"/>
    <w:rsid w:val="001965DA"/>
    <w:rsid w:val="001A164C"/>
    <w:rsid w:val="001A2BC4"/>
    <w:rsid w:val="001A2C81"/>
    <w:rsid w:val="001A3387"/>
    <w:rsid w:val="001A3835"/>
    <w:rsid w:val="001A5F7A"/>
    <w:rsid w:val="001A6E37"/>
    <w:rsid w:val="001A7A52"/>
    <w:rsid w:val="001B0A12"/>
    <w:rsid w:val="001B1D4E"/>
    <w:rsid w:val="001B2DB8"/>
    <w:rsid w:val="001B3B0C"/>
    <w:rsid w:val="001B404B"/>
    <w:rsid w:val="001B4B0F"/>
    <w:rsid w:val="001B4D2C"/>
    <w:rsid w:val="001B4F4E"/>
    <w:rsid w:val="001B5243"/>
    <w:rsid w:val="001B64BD"/>
    <w:rsid w:val="001B66E2"/>
    <w:rsid w:val="001C2783"/>
    <w:rsid w:val="001C27D9"/>
    <w:rsid w:val="001C29C3"/>
    <w:rsid w:val="001C5FEE"/>
    <w:rsid w:val="001C7A4B"/>
    <w:rsid w:val="001C7BBE"/>
    <w:rsid w:val="001D0CAC"/>
    <w:rsid w:val="001D1906"/>
    <w:rsid w:val="001D207E"/>
    <w:rsid w:val="001D4B1C"/>
    <w:rsid w:val="001D4EF2"/>
    <w:rsid w:val="001E0EB3"/>
    <w:rsid w:val="001E1453"/>
    <w:rsid w:val="001E3756"/>
    <w:rsid w:val="001E3CEF"/>
    <w:rsid w:val="001E42EC"/>
    <w:rsid w:val="001E6845"/>
    <w:rsid w:val="001E6ACC"/>
    <w:rsid w:val="001E6B2A"/>
    <w:rsid w:val="001F1294"/>
    <w:rsid w:val="001F1F2F"/>
    <w:rsid w:val="001F332B"/>
    <w:rsid w:val="001F4B44"/>
    <w:rsid w:val="001F4B71"/>
    <w:rsid w:val="001F5FB8"/>
    <w:rsid w:val="00200401"/>
    <w:rsid w:val="00201879"/>
    <w:rsid w:val="002032EF"/>
    <w:rsid w:val="00203CB8"/>
    <w:rsid w:val="00206A36"/>
    <w:rsid w:val="0021128A"/>
    <w:rsid w:val="00212A92"/>
    <w:rsid w:val="00213D8D"/>
    <w:rsid w:val="00215296"/>
    <w:rsid w:val="00215C12"/>
    <w:rsid w:val="00216D3C"/>
    <w:rsid w:val="00220303"/>
    <w:rsid w:val="00220BB1"/>
    <w:rsid w:val="00220DC7"/>
    <w:rsid w:val="00221329"/>
    <w:rsid w:val="00221BBF"/>
    <w:rsid w:val="002220C1"/>
    <w:rsid w:val="0022249C"/>
    <w:rsid w:val="0022471C"/>
    <w:rsid w:val="00225300"/>
    <w:rsid w:val="00225A45"/>
    <w:rsid w:val="00227D53"/>
    <w:rsid w:val="0023009A"/>
    <w:rsid w:val="002325DB"/>
    <w:rsid w:val="002346FA"/>
    <w:rsid w:val="0023482E"/>
    <w:rsid w:val="00234FE9"/>
    <w:rsid w:val="002352B6"/>
    <w:rsid w:val="002373E3"/>
    <w:rsid w:val="00237AF0"/>
    <w:rsid w:val="00240EF7"/>
    <w:rsid w:val="00241DBB"/>
    <w:rsid w:val="00242A4E"/>
    <w:rsid w:val="00242D42"/>
    <w:rsid w:val="0024347F"/>
    <w:rsid w:val="002435C5"/>
    <w:rsid w:val="002443A2"/>
    <w:rsid w:val="00245443"/>
    <w:rsid w:val="00245B88"/>
    <w:rsid w:val="0024713F"/>
    <w:rsid w:val="00251FDD"/>
    <w:rsid w:val="00254B13"/>
    <w:rsid w:val="00255E5D"/>
    <w:rsid w:val="0025642A"/>
    <w:rsid w:val="0025768A"/>
    <w:rsid w:val="0026062E"/>
    <w:rsid w:val="002615CE"/>
    <w:rsid w:val="00261A0C"/>
    <w:rsid w:val="00261D1D"/>
    <w:rsid w:val="002632A2"/>
    <w:rsid w:val="002634D9"/>
    <w:rsid w:val="00263D98"/>
    <w:rsid w:val="00266F35"/>
    <w:rsid w:val="00266F94"/>
    <w:rsid w:val="00270B77"/>
    <w:rsid w:val="00271C88"/>
    <w:rsid w:val="00272463"/>
    <w:rsid w:val="00273464"/>
    <w:rsid w:val="0027664B"/>
    <w:rsid w:val="00276F42"/>
    <w:rsid w:val="00277C89"/>
    <w:rsid w:val="00277E11"/>
    <w:rsid w:val="00280F73"/>
    <w:rsid w:val="0028135E"/>
    <w:rsid w:val="0028413E"/>
    <w:rsid w:val="00285E9A"/>
    <w:rsid w:val="00286484"/>
    <w:rsid w:val="002867A4"/>
    <w:rsid w:val="00286902"/>
    <w:rsid w:val="002874AB"/>
    <w:rsid w:val="0029043A"/>
    <w:rsid w:val="0029066D"/>
    <w:rsid w:val="00293189"/>
    <w:rsid w:val="002935A9"/>
    <w:rsid w:val="00293D63"/>
    <w:rsid w:val="00294DFD"/>
    <w:rsid w:val="00296312"/>
    <w:rsid w:val="002A27B7"/>
    <w:rsid w:val="002A28E8"/>
    <w:rsid w:val="002A6ADF"/>
    <w:rsid w:val="002A7A83"/>
    <w:rsid w:val="002A7BFF"/>
    <w:rsid w:val="002B165B"/>
    <w:rsid w:val="002B1D37"/>
    <w:rsid w:val="002B1D69"/>
    <w:rsid w:val="002B2BA8"/>
    <w:rsid w:val="002B40E3"/>
    <w:rsid w:val="002B4233"/>
    <w:rsid w:val="002B49C5"/>
    <w:rsid w:val="002C11CA"/>
    <w:rsid w:val="002C30D5"/>
    <w:rsid w:val="002C3F0A"/>
    <w:rsid w:val="002C438E"/>
    <w:rsid w:val="002C5127"/>
    <w:rsid w:val="002C67CC"/>
    <w:rsid w:val="002C7B06"/>
    <w:rsid w:val="002C7B74"/>
    <w:rsid w:val="002D0C69"/>
    <w:rsid w:val="002D3179"/>
    <w:rsid w:val="002D4020"/>
    <w:rsid w:val="002D4F09"/>
    <w:rsid w:val="002D5BF3"/>
    <w:rsid w:val="002D706B"/>
    <w:rsid w:val="002D7099"/>
    <w:rsid w:val="002D7E74"/>
    <w:rsid w:val="002E2817"/>
    <w:rsid w:val="002E2876"/>
    <w:rsid w:val="002E34C7"/>
    <w:rsid w:val="002E34F7"/>
    <w:rsid w:val="002E3845"/>
    <w:rsid w:val="002E5B75"/>
    <w:rsid w:val="002F07E8"/>
    <w:rsid w:val="002F0F48"/>
    <w:rsid w:val="002F123A"/>
    <w:rsid w:val="002F127B"/>
    <w:rsid w:val="002F4688"/>
    <w:rsid w:val="002F4F15"/>
    <w:rsid w:val="002F571D"/>
    <w:rsid w:val="002F6C87"/>
    <w:rsid w:val="002F745F"/>
    <w:rsid w:val="00305F60"/>
    <w:rsid w:val="003068CF"/>
    <w:rsid w:val="003068E4"/>
    <w:rsid w:val="00307BBE"/>
    <w:rsid w:val="00311D02"/>
    <w:rsid w:val="00313542"/>
    <w:rsid w:val="00314C1E"/>
    <w:rsid w:val="00315134"/>
    <w:rsid w:val="003159B0"/>
    <w:rsid w:val="003164B0"/>
    <w:rsid w:val="003167CC"/>
    <w:rsid w:val="00316EED"/>
    <w:rsid w:val="00321108"/>
    <w:rsid w:val="00321753"/>
    <w:rsid w:val="00321EFC"/>
    <w:rsid w:val="003224B6"/>
    <w:rsid w:val="00322C22"/>
    <w:rsid w:val="00322D9E"/>
    <w:rsid w:val="003241A3"/>
    <w:rsid w:val="00325986"/>
    <w:rsid w:val="00327E2D"/>
    <w:rsid w:val="00331037"/>
    <w:rsid w:val="003324CB"/>
    <w:rsid w:val="00332D99"/>
    <w:rsid w:val="00332F61"/>
    <w:rsid w:val="00333DEA"/>
    <w:rsid w:val="00334F65"/>
    <w:rsid w:val="0033637E"/>
    <w:rsid w:val="00336EDC"/>
    <w:rsid w:val="00336F9C"/>
    <w:rsid w:val="003378C7"/>
    <w:rsid w:val="00340358"/>
    <w:rsid w:val="00341A0E"/>
    <w:rsid w:val="003422B1"/>
    <w:rsid w:val="00344F32"/>
    <w:rsid w:val="0034538B"/>
    <w:rsid w:val="003478C3"/>
    <w:rsid w:val="003551BC"/>
    <w:rsid w:val="00355E8E"/>
    <w:rsid w:val="003602A7"/>
    <w:rsid w:val="0036045D"/>
    <w:rsid w:val="00360D0F"/>
    <w:rsid w:val="00361DB5"/>
    <w:rsid w:val="00364209"/>
    <w:rsid w:val="003646F8"/>
    <w:rsid w:val="003654BD"/>
    <w:rsid w:val="00365B23"/>
    <w:rsid w:val="0036673A"/>
    <w:rsid w:val="003707D1"/>
    <w:rsid w:val="00370CDB"/>
    <w:rsid w:val="003712F5"/>
    <w:rsid w:val="003739D6"/>
    <w:rsid w:val="00375403"/>
    <w:rsid w:val="0037576A"/>
    <w:rsid w:val="003758E9"/>
    <w:rsid w:val="00376FA3"/>
    <w:rsid w:val="003815EC"/>
    <w:rsid w:val="00382EAC"/>
    <w:rsid w:val="00383640"/>
    <w:rsid w:val="00383EF1"/>
    <w:rsid w:val="00385398"/>
    <w:rsid w:val="003877A2"/>
    <w:rsid w:val="0039037D"/>
    <w:rsid w:val="00390E70"/>
    <w:rsid w:val="00391365"/>
    <w:rsid w:val="0039147F"/>
    <w:rsid w:val="003938B0"/>
    <w:rsid w:val="00394853"/>
    <w:rsid w:val="003969CC"/>
    <w:rsid w:val="00397CEA"/>
    <w:rsid w:val="003A048C"/>
    <w:rsid w:val="003A0E12"/>
    <w:rsid w:val="003A1D61"/>
    <w:rsid w:val="003A20D3"/>
    <w:rsid w:val="003A2F7C"/>
    <w:rsid w:val="003A3088"/>
    <w:rsid w:val="003A40D4"/>
    <w:rsid w:val="003A4388"/>
    <w:rsid w:val="003A7497"/>
    <w:rsid w:val="003B1D89"/>
    <w:rsid w:val="003B358C"/>
    <w:rsid w:val="003B6F5F"/>
    <w:rsid w:val="003B7355"/>
    <w:rsid w:val="003B7BA7"/>
    <w:rsid w:val="003C00B5"/>
    <w:rsid w:val="003C116F"/>
    <w:rsid w:val="003C1447"/>
    <w:rsid w:val="003C39C5"/>
    <w:rsid w:val="003C421A"/>
    <w:rsid w:val="003C583F"/>
    <w:rsid w:val="003C5CB8"/>
    <w:rsid w:val="003C6568"/>
    <w:rsid w:val="003C79FC"/>
    <w:rsid w:val="003D01EF"/>
    <w:rsid w:val="003D32AA"/>
    <w:rsid w:val="003D5288"/>
    <w:rsid w:val="003D5773"/>
    <w:rsid w:val="003D7346"/>
    <w:rsid w:val="003E0196"/>
    <w:rsid w:val="003E01EE"/>
    <w:rsid w:val="003E038D"/>
    <w:rsid w:val="003E06F6"/>
    <w:rsid w:val="003E6A3B"/>
    <w:rsid w:val="003F160C"/>
    <w:rsid w:val="003F4A5B"/>
    <w:rsid w:val="003F5072"/>
    <w:rsid w:val="003F5580"/>
    <w:rsid w:val="003F57EB"/>
    <w:rsid w:val="003F5A0E"/>
    <w:rsid w:val="003F6D1D"/>
    <w:rsid w:val="004007BE"/>
    <w:rsid w:val="0040208A"/>
    <w:rsid w:val="0040389A"/>
    <w:rsid w:val="00405AF9"/>
    <w:rsid w:val="0040692B"/>
    <w:rsid w:val="00406DAB"/>
    <w:rsid w:val="00407338"/>
    <w:rsid w:val="004075F2"/>
    <w:rsid w:val="004101FD"/>
    <w:rsid w:val="00413445"/>
    <w:rsid w:val="00414952"/>
    <w:rsid w:val="004149EB"/>
    <w:rsid w:val="00414ABA"/>
    <w:rsid w:val="0041546A"/>
    <w:rsid w:val="004159BC"/>
    <w:rsid w:val="004215ED"/>
    <w:rsid w:val="00422461"/>
    <w:rsid w:val="0042684F"/>
    <w:rsid w:val="00426DDE"/>
    <w:rsid w:val="004301A7"/>
    <w:rsid w:val="0043082B"/>
    <w:rsid w:val="004308B4"/>
    <w:rsid w:val="0043211B"/>
    <w:rsid w:val="0043222A"/>
    <w:rsid w:val="00432402"/>
    <w:rsid w:val="004335E6"/>
    <w:rsid w:val="00433CC4"/>
    <w:rsid w:val="00434ABE"/>
    <w:rsid w:val="0043607D"/>
    <w:rsid w:val="00437AA5"/>
    <w:rsid w:val="0044255E"/>
    <w:rsid w:val="00442986"/>
    <w:rsid w:val="00444659"/>
    <w:rsid w:val="00444B55"/>
    <w:rsid w:val="00446B94"/>
    <w:rsid w:val="00450384"/>
    <w:rsid w:val="00450587"/>
    <w:rsid w:val="00450D5D"/>
    <w:rsid w:val="00450E8E"/>
    <w:rsid w:val="0045248E"/>
    <w:rsid w:val="004528FF"/>
    <w:rsid w:val="0045345B"/>
    <w:rsid w:val="00454F01"/>
    <w:rsid w:val="004555B6"/>
    <w:rsid w:val="004566E4"/>
    <w:rsid w:val="00456D57"/>
    <w:rsid w:val="00460168"/>
    <w:rsid w:val="00460AB4"/>
    <w:rsid w:val="00461DF2"/>
    <w:rsid w:val="004625CB"/>
    <w:rsid w:val="00462A3E"/>
    <w:rsid w:val="00462EBC"/>
    <w:rsid w:val="004634AC"/>
    <w:rsid w:val="00464647"/>
    <w:rsid w:val="00465165"/>
    <w:rsid w:val="00466904"/>
    <w:rsid w:val="00470172"/>
    <w:rsid w:val="004711DE"/>
    <w:rsid w:val="00471371"/>
    <w:rsid w:val="004724C4"/>
    <w:rsid w:val="00472893"/>
    <w:rsid w:val="00472C50"/>
    <w:rsid w:val="00472E60"/>
    <w:rsid w:val="00473618"/>
    <w:rsid w:val="00475586"/>
    <w:rsid w:val="0047558A"/>
    <w:rsid w:val="0047567C"/>
    <w:rsid w:val="00475A82"/>
    <w:rsid w:val="00475C89"/>
    <w:rsid w:val="00475E38"/>
    <w:rsid w:val="00477FB8"/>
    <w:rsid w:val="00480304"/>
    <w:rsid w:val="00480E05"/>
    <w:rsid w:val="00490AB2"/>
    <w:rsid w:val="00492905"/>
    <w:rsid w:val="00493010"/>
    <w:rsid w:val="0049427D"/>
    <w:rsid w:val="0049431C"/>
    <w:rsid w:val="00495022"/>
    <w:rsid w:val="00496677"/>
    <w:rsid w:val="004979D8"/>
    <w:rsid w:val="004A338E"/>
    <w:rsid w:val="004A4026"/>
    <w:rsid w:val="004A7429"/>
    <w:rsid w:val="004B17BF"/>
    <w:rsid w:val="004B19A4"/>
    <w:rsid w:val="004B43EB"/>
    <w:rsid w:val="004B4A9D"/>
    <w:rsid w:val="004B5195"/>
    <w:rsid w:val="004B5674"/>
    <w:rsid w:val="004B5B16"/>
    <w:rsid w:val="004B70CA"/>
    <w:rsid w:val="004B7699"/>
    <w:rsid w:val="004B79E9"/>
    <w:rsid w:val="004B7E37"/>
    <w:rsid w:val="004C159E"/>
    <w:rsid w:val="004C1A27"/>
    <w:rsid w:val="004C3B98"/>
    <w:rsid w:val="004C50F9"/>
    <w:rsid w:val="004C65F3"/>
    <w:rsid w:val="004C74E3"/>
    <w:rsid w:val="004D03DA"/>
    <w:rsid w:val="004D12F4"/>
    <w:rsid w:val="004D14E4"/>
    <w:rsid w:val="004D3785"/>
    <w:rsid w:val="004D5752"/>
    <w:rsid w:val="004D6FFA"/>
    <w:rsid w:val="004D77DE"/>
    <w:rsid w:val="004D795B"/>
    <w:rsid w:val="004D7D98"/>
    <w:rsid w:val="004E0730"/>
    <w:rsid w:val="004E1A52"/>
    <w:rsid w:val="004E3735"/>
    <w:rsid w:val="004E433A"/>
    <w:rsid w:val="004E5386"/>
    <w:rsid w:val="004E6945"/>
    <w:rsid w:val="004E7FB6"/>
    <w:rsid w:val="004F2475"/>
    <w:rsid w:val="004F2F04"/>
    <w:rsid w:val="004F3847"/>
    <w:rsid w:val="004F4C7A"/>
    <w:rsid w:val="004F5B28"/>
    <w:rsid w:val="004F7600"/>
    <w:rsid w:val="004F7B44"/>
    <w:rsid w:val="00500AEE"/>
    <w:rsid w:val="00502B72"/>
    <w:rsid w:val="00502FE9"/>
    <w:rsid w:val="00503412"/>
    <w:rsid w:val="00512740"/>
    <w:rsid w:val="0051383E"/>
    <w:rsid w:val="00513F5F"/>
    <w:rsid w:val="00515F82"/>
    <w:rsid w:val="005169F6"/>
    <w:rsid w:val="00517413"/>
    <w:rsid w:val="00520AD9"/>
    <w:rsid w:val="00525A29"/>
    <w:rsid w:val="00525BCD"/>
    <w:rsid w:val="005274C0"/>
    <w:rsid w:val="00531BAF"/>
    <w:rsid w:val="005325DC"/>
    <w:rsid w:val="005329AE"/>
    <w:rsid w:val="00532DB4"/>
    <w:rsid w:val="0053539D"/>
    <w:rsid w:val="00535FE6"/>
    <w:rsid w:val="00536D98"/>
    <w:rsid w:val="0053707C"/>
    <w:rsid w:val="00537171"/>
    <w:rsid w:val="005438D4"/>
    <w:rsid w:val="00543954"/>
    <w:rsid w:val="00543981"/>
    <w:rsid w:val="00545342"/>
    <w:rsid w:val="00545A06"/>
    <w:rsid w:val="00545BC1"/>
    <w:rsid w:val="005468E9"/>
    <w:rsid w:val="005522EC"/>
    <w:rsid w:val="00553D8E"/>
    <w:rsid w:val="00556A64"/>
    <w:rsid w:val="00556DF1"/>
    <w:rsid w:val="00560018"/>
    <w:rsid w:val="0056089C"/>
    <w:rsid w:val="00562713"/>
    <w:rsid w:val="005634E8"/>
    <w:rsid w:val="0056570A"/>
    <w:rsid w:val="00566CB8"/>
    <w:rsid w:val="00567558"/>
    <w:rsid w:val="00571287"/>
    <w:rsid w:val="00573469"/>
    <w:rsid w:val="00576592"/>
    <w:rsid w:val="00576C02"/>
    <w:rsid w:val="00577A85"/>
    <w:rsid w:val="00577E6C"/>
    <w:rsid w:val="005819BD"/>
    <w:rsid w:val="00581BA1"/>
    <w:rsid w:val="00583ADD"/>
    <w:rsid w:val="00583B49"/>
    <w:rsid w:val="00584645"/>
    <w:rsid w:val="00584EA5"/>
    <w:rsid w:val="005871A7"/>
    <w:rsid w:val="005904D7"/>
    <w:rsid w:val="005907DE"/>
    <w:rsid w:val="0059173F"/>
    <w:rsid w:val="00591741"/>
    <w:rsid w:val="00595CD4"/>
    <w:rsid w:val="00597349"/>
    <w:rsid w:val="00597E1D"/>
    <w:rsid w:val="005A060D"/>
    <w:rsid w:val="005A4E61"/>
    <w:rsid w:val="005A6826"/>
    <w:rsid w:val="005B3AF1"/>
    <w:rsid w:val="005B55D6"/>
    <w:rsid w:val="005B5966"/>
    <w:rsid w:val="005C0AE5"/>
    <w:rsid w:val="005C22E5"/>
    <w:rsid w:val="005C2B56"/>
    <w:rsid w:val="005C36C4"/>
    <w:rsid w:val="005C4178"/>
    <w:rsid w:val="005D211F"/>
    <w:rsid w:val="005D2837"/>
    <w:rsid w:val="005D4493"/>
    <w:rsid w:val="005D5F96"/>
    <w:rsid w:val="005D7539"/>
    <w:rsid w:val="005D75D4"/>
    <w:rsid w:val="005D77AD"/>
    <w:rsid w:val="005E03D6"/>
    <w:rsid w:val="005E0732"/>
    <w:rsid w:val="005E0ACD"/>
    <w:rsid w:val="005E0B6A"/>
    <w:rsid w:val="005E16DD"/>
    <w:rsid w:val="005E188F"/>
    <w:rsid w:val="005E1C23"/>
    <w:rsid w:val="005E2F86"/>
    <w:rsid w:val="005E31D1"/>
    <w:rsid w:val="005E6660"/>
    <w:rsid w:val="005E69B5"/>
    <w:rsid w:val="005E7C0D"/>
    <w:rsid w:val="005F1ED1"/>
    <w:rsid w:val="005F233B"/>
    <w:rsid w:val="005F25FB"/>
    <w:rsid w:val="005F4531"/>
    <w:rsid w:val="005F4D8D"/>
    <w:rsid w:val="005F65F1"/>
    <w:rsid w:val="005F7C11"/>
    <w:rsid w:val="006004AC"/>
    <w:rsid w:val="006019CA"/>
    <w:rsid w:val="0060440C"/>
    <w:rsid w:val="00607CEC"/>
    <w:rsid w:val="00607F2D"/>
    <w:rsid w:val="0061256E"/>
    <w:rsid w:val="00612BDC"/>
    <w:rsid w:val="00612EDB"/>
    <w:rsid w:val="00614DA3"/>
    <w:rsid w:val="00615608"/>
    <w:rsid w:val="00616F2A"/>
    <w:rsid w:val="00620351"/>
    <w:rsid w:val="00621741"/>
    <w:rsid w:val="00622549"/>
    <w:rsid w:val="00622B18"/>
    <w:rsid w:val="00624C47"/>
    <w:rsid w:val="00631038"/>
    <w:rsid w:val="006338B2"/>
    <w:rsid w:val="006341D9"/>
    <w:rsid w:val="00635699"/>
    <w:rsid w:val="00636D6C"/>
    <w:rsid w:val="006379FE"/>
    <w:rsid w:val="00640A51"/>
    <w:rsid w:val="006415E6"/>
    <w:rsid w:val="00642CEE"/>
    <w:rsid w:val="006454B4"/>
    <w:rsid w:val="00645F8F"/>
    <w:rsid w:val="0064684F"/>
    <w:rsid w:val="00646DF0"/>
    <w:rsid w:val="00647138"/>
    <w:rsid w:val="00650A51"/>
    <w:rsid w:val="00651233"/>
    <w:rsid w:val="0065315F"/>
    <w:rsid w:val="00653843"/>
    <w:rsid w:val="006562BF"/>
    <w:rsid w:val="00656DEE"/>
    <w:rsid w:val="00661D0B"/>
    <w:rsid w:val="00663DF3"/>
    <w:rsid w:val="00667B64"/>
    <w:rsid w:val="006701F9"/>
    <w:rsid w:val="0067026B"/>
    <w:rsid w:val="0067116A"/>
    <w:rsid w:val="006715CD"/>
    <w:rsid w:val="00673781"/>
    <w:rsid w:val="00674443"/>
    <w:rsid w:val="00677E93"/>
    <w:rsid w:val="006813C3"/>
    <w:rsid w:val="00682B15"/>
    <w:rsid w:val="00682BAF"/>
    <w:rsid w:val="00684300"/>
    <w:rsid w:val="006848B0"/>
    <w:rsid w:val="00684E9F"/>
    <w:rsid w:val="006862C3"/>
    <w:rsid w:val="006864C8"/>
    <w:rsid w:val="00687551"/>
    <w:rsid w:val="00687AB0"/>
    <w:rsid w:val="00690B2E"/>
    <w:rsid w:val="00690B94"/>
    <w:rsid w:val="00691E6C"/>
    <w:rsid w:val="00692B0E"/>
    <w:rsid w:val="006951E7"/>
    <w:rsid w:val="00696FB5"/>
    <w:rsid w:val="006A1ACC"/>
    <w:rsid w:val="006A3BF7"/>
    <w:rsid w:val="006A51E5"/>
    <w:rsid w:val="006A5358"/>
    <w:rsid w:val="006A5E34"/>
    <w:rsid w:val="006A6D47"/>
    <w:rsid w:val="006A7311"/>
    <w:rsid w:val="006B01CF"/>
    <w:rsid w:val="006B06F5"/>
    <w:rsid w:val="006B0BCE"/>
    <w:rsid w:val="006B152F"/>
    <w:rsid w:val="006B56F7"/>
    <w:rsid w:val="006B5E5B"/>
    <w:rsid w:val="006C1A9F"/>
    <w:rsid w:val="006C1AA9"/>
    <w:rsid w:val="006C1F40"/>
    <w:rsid w:val="006C2FA4"/>
    <w:rsid w:val="006C3212"/>
    <w:rsid w:val="006C4A44"/>
    <w:rsid w:val="006C5724"/>
    <w:rsid w:val="006D018B"/>
    <w:rsid w:val="006D086C"/>
    <w:rsid w:val="006D0E5E"/>
    <w:rsid w:val="006D3714"/>
    <w:rsid w:val="006D391A"/>
    <w:rsid w:val="006D4269"/>
    <w:rsid w:val="006D636B"/>
    <w:rsid w:val="006E0DEA"/>
    <w:rsid w:val="006E1A4D"/>
    <w:rsid w:val="006E1FDD"/>
    <w:rsid w:val="006E27C2"/>
    <w:rsid w:val="006E4251"/>
    <w:rsid w:val="006E64A9"/>
    <w:rsid w:val="006E7A13"/>
    <w:rsid w:val="006F02D8"/>
    <w:rsid w:val="006F050C"/>
    <w:rsid w:val="006F1EC4"/>
    <w:rsid w:val="006F6903"/>
    <w:rsid w:val="006F7B90"/>
    <w:rsid w:val="00700281"/>
    <w:rsid w:val="00701B1E"/>
    <w:rsid w:val="0070660B"/>
    <w:rsid w:val="00707614"/>
    <w:rsid w:val="0070794C"/>
    <w:rsid w:val="00710529"/>
    <w:rsid w:val="00711038"/>
    <w:rsid w:val="00712424"/>
    <w:rsid w:val="00712542"/>
    <w:rsid w:val="007126E3"/>
    <w:rsid w:val="00712EC3"/>
    <w:rsid w:val="00713DAB"/>
    <w:rsid w:val="0071493F"/>
    <w:rsid w:val="00714DB0"/>
    <w:rsid w:val="00716D8B"/>
    <w:rsid w:val="00721B71"/>
    <w:rsid w:val="00722FDE"/>
    <w:rsid w:val="0072373B"/>
    <w:rsid w:val="00723FA2"/>
    <w:rsid w:val="00730145"/>
    <w:rsid w:val="007309B9"/>
    <w:rsid w:val="00730E69"/>
    <w:rsid w:val="0073262D"/>
    <w:rsid w:val="007334A9"/>
    <w:rsid w:val="00733CD2"/>
    <w:rsid w:val="00736255"/>
    <w:rsid w:val="00736D01"/>
    <w:rsid w:val="007373B0"/>
    <w:rsid w:val="007375A2"/>
    <w:rsid w:val="00737BF4"/>
    <w:rsid w:val="00740655"/>
    <w:rsid w:val="00741A16"/>
    <w:rsid w:val="0074286F"/>
    <w:rsid w:val="007463BF"/>
    <w:rsid w:val="00750CB9"/>
    <w:rsid w:val="00751175"/>
    <w:rsid w:val="007550D3"/>
    <w:rsid w:val="0075617D"/>
    <w:rsid w:val="00756E3D"/>
    <w:rsid w:val="00760BB7"/>
    <w:rsid w:val="00763BF3"/>
    <w:rsid w:val="0077122C"/>
    <w:rsid w:val="00773BB2"/>
    <w:rsid w:val="00773CD6"/>
    <w:rsid w:val="00774202"/>
    <w:rsid w:val="00774873"/>
    <w:rsid w:val="00775BEB"/>
    <w:rsid w:val="00780C6D"/>
    <w:rsid w:val="00781044"/>
    <w:rsid w:val="007823BC"/>
    <w:rsid w:val="007829C9"/>
    <w:rsid w:val="00785FCB"/>
    <w:rsid w:val="0078777F"/>
    <w:rsid w:val="00794734"/>
    <w:rsid w:val="007973F6"/>
    <w:rsid w:val="00797F98"/>
    <w:rsid w:val="007A0E11"/>
    <w:rsid w:val="007A2C2D"/>
    <w:rsid w:val="007A2E71"/>
    <w:rsid w:val="007B0B97"/>
    <w:rsid w:val="007B0CE8"/>
    <w:rsid w:val="007B19F4"/>
    <w:rsid w:val="007B453C"/>
    <w:rsid w:val="007B4D20"/>
    <w:rsid w:val="007B5993"/>
    <w:rsid w:val="007B61F9"/>
    <w:rsid w:val="007B63F2"/>
    <w:rsid w:val="007B6569"/>
    <w:rsid w:val="007C03DA"/>
    <w:rsid w:val="007C0FDB"/>
    <w:rsid w:val="007C2788"/>
    <w:rsid w:val="007C54AC"/>
    <w:rsid w:val="007C5F5A"/>
    <w:rsid w:val="007C6130"/>
    <w:rsid w:val="007C757C"/>
    <w:rsid w:val="007D0494"/>
    <w:rsid w:val="007D176E"/>
    <w:rsid w:val="007D21A4"/>
    <w:rsid w:val="007D220A"/>
    <w:rsid w:val="007D263F"/>
    <w:rsid w:val="007D3091"/>
    <w:rsid w:val="007D39FE"/>
    <w:rsid w:val="007D4E2B"/>
    <w:rsid w:val="007D61AE"/>
    <w:rsid w:val="007E066F"/>
    <w:rsid w:val="007E1771"/>
    <w:rsid w:val="007E22FB"/>
    <w:rsid w:val="007E25C0"/>
    <w:rsid w:val="007E3FD4"/>
    <w:rsid w:val="007F1E83"/>
    <w:rsid w:val="007F231A"/>
    <w:rsid w:val="007F2766"/>
    <w:rsid w:val="007F3093"/>
    <w:rsid w:val="007F4F81"/>
    <w:rsid w:val="007F5026"/>
    <w:rsid w:val="007F60E4"/>
    <w:rsid w:val="007F6F36"/>
    <w:rsid w:val="00800FF2"/>
    <w:rsid w:val="00801D5F"/>
    <w:rsid w:val="008036FE"/>
    <w:rsid w:val="0080377D"/>
    <w:rsid w:val="008077FB"/>
    <w:rsid w:val="00811779"/>
    <w:rsid w:val="00814AEE"/>
    <w:rsid w:val="0081607C"/>
    <w:rsid w:val="0081657D"/>
    <w:rsid w:val="008204E8"/>
    <w:rsid w:val="00821A94"/>
    <w:rsid w:val="0082263E"/>
    <w:rsid w:val="00822D6B"/>
    <w:rsid w:val="00824AF2"/>
    <w:rsid w:val="00825F93"/>
    <w:rsid w:val="00827CEF"/>
    <w:rsid w:val="008306B9"/>
    <w:rsid w:val="008327E9"/>
    <w:rsid w:val="008336DB"/>
    <w:rsid w:val="00842DEF"/>
    <w:rsid w:val="00843647"/>
    <w:rsid w:val="00845F6D"/>
    <w:rsid w:val="00847079"/>
    <w:rsid w:val="008474B6"/>
    <w:rsid w:val="00847B6C"/>
    <w:rsid w:val="00852942"/>
    <w:rsid w:val="00852F3D"/>
    <w:rsid w:val="008549AA"/>
    <w:rsid w:val="00854D65"/>
    <w:rsid w:val="00854E77"/>
    <w:rsid w:val="00855752"/>
    <w:rsid w:val="00855C7B"/>
    <w:rsid w:val="00855CF1"/>
    <w:rsid w:val="00856163"/>
    <w:rsid w:val="008574F1"/>
    <w:rsid w:val="0086158C"/>
    <w:rsid w:val="0086160F"/>
    <w:rsid w:val="00862F5A"/>
    <w:rsid w:val="00865671"/>
    <w:rsid w:val="00867836"/>
    <w:rsid w:val="008678B7"/>
    <w:rsid w:val="00867C6E"/>
    <w:rsid w:val="00875F8D"/>
    <w:rsid w:val="00877205"/>
    <w:rsid w:val="008819B9"/>
    <w:rsid w:val="00881C49"/>
    <w:rsid w:val="008831BD"/>
    <w:rsid w:val="00885139"/>
    <w:rsid w:val="00885288"/>
    <w:rsid w:val="00885341"/>
    <w:rsid w:val="00886F1D"/>
    <w:rsid w:val="00886F27"/>
    <w:rsid w:val="00894770"/>
    <w:rsid w:val="008953EA"/>
    <w:rsid w:val="00895571"/>
    <w:rsid w:val="008967BB"/>
    <w:rsid w:val="0089768A"/>
    <w:rsid w:val="008A164B"/>
    <w:rsid w:val="008A169A"/>
    <w:rsid w:val="008A3280"/>
    <w:rsid w:val="008A3441"/>
    <w:rsid w:val="008A3ABB"/>
    <w:rsid w:val="008B15D8"/>
    <w:rsid w:val="008B1DF9"/>
    <w:rsid w:val="008B270D"/>
    <w:rsid w:val="008B3F60"/>
    <w:rsid w:val="008B53A4"/>
    <w:rsid w:val="008B5C1C"/>
    <w:rsid w:val="008B6AB7"/>
    <w:rsid w:val="008C0A84"/>
    <w:rsid w:val="008C344E"/>
    <w:rsid w:val="008C4AFF"/>
    <w:rsid w:val="008C7DC6"/>
    <w:rsid w:val="008D3A7C"/>
    <w:rsid w:val="008D47FF"/>
    <w:rsid w:val="008D6737"/>
    <w:rsid w:val="008D68A2"/>
    <w:rsid w:val="008D72FA"/>
    <w:rsid w:val="008E011B"/>
    <w:rsid w:val="008E163E"/>
    <w:rsid w:val="008E1F66"/>
    <w:rsid w:val="008E2DC8"/>
    <w:rsid w:val="008E2E43"/>
    <w:rsid w:val="008E3768"/>
    <w:rsid w:val="008E3B16"/>
    <w:rsid w:val="008E51E0"/>
    <w:rsid w:val="008E58F5"/>
    <w:rsid w:val="008E70DA"/>
    <w:rsid w:val="008F0A3E"/>
    <w:rsid w:val="008F10E8"/>
    <w:rsid w:val="008F43CC"/>
    <w:rsid w:val="008F6559"/>
    <w:rsid w:val="008F6CA4"/>
    <w:rsid w:val="00901993"/>
    <w:rsid w:val="00903C2B"/>
    <w:rsid w:val="00904A74"/>
    <w:rsid w:val="0090657A"/>
    <w:rsid w:val="00907496"/>
    <w:rsid w:val="00907909"/>
    <w:rsid w:val="00913B28"/>
    <w:rsid w:val="009156A5"/>
    <w:rsid w:val="00916834"/>
    <w:rsid w:val="009202A7"/>
    <w:rsid w:val="009202B1"/>
    <w:rsid w:val="009204CB"/>
    <w:rsid w:val="009224F0"/>
    <w:rsid w:val="009226A2"/>
    <w:rsid w:val="00923313"/>
    <w:rsid w:val="00926567"/>
    <w:rsid w:val="00930151"/>
    <w:rsid w:val="0093241C"/>
    <w:rsid w:val="00932AC3"/>
    <w:rsid w:val="00933600"/>
    <w:rsid w:val="00933C74"/>
    <w:rsid w:val="00944191"/>
    <w:rsid w:val="00946915"/>
    <w:rsid w:val="00947ADC"/>
    <w:rsid w:val="009541B7"/>
    <w:rsid w:val="009551BB"/>
    <w:rsid w:val="0096141F"/>
    <w:rsid w:val="00961448"/>
    <w:rsid w:val="00961CCE"/>
    <w:rsid w:val="009626FF"/>
    <w:rsid w:val="009670C7"/>
    <w:rsid w:val="00967D00"/>
    <w:rsid w:val="00970170"/>
    <w:rsid w:val="009702AA"/>
    <w:rsid w:val="009705CB"/>
    <w:rsid w:val="00974226"/>
    <w:rsid w:val="00974A2E"/>
    <w:rsid w:val="00982B20"/>
    <w:rsid w:val="00983845"/>
    <w:rsid w:val="00983FD3"/>
    <w:rsid w:val="0098470A"/>
    <w:rsid w:val="00985031"/>
    <w:rsid w:val="00990B48"/>
    <w:rsid w:val="009929CE"/>
    <w:rsid w:val="00994562"/>
    <w:rsid w:val="00995BF7"/>
    <w:rsid w:val="00995C26"/>
    <w:rsid w:val="00996475"/>
    <w:rsid w:val="00996D55"/>
    <w:rsid w:val="00996E1B"/>
    <w:rsid w:val="009A4F52"/>
    <w:rsid w:val="009B0D55"/>
    <w:rsid w:val="009B0FCA"/>
    <w:rsid w:val="009B196F"/>
    <w:rsid w:val="009B1D4A"/>
    <w:rsid w:val="009B2729"/>
    <w:rsid w:val="009B2A82"/>
    <w:rsid w:val="009B2E2C"/>
    <w:rsid w:val="009B4086"/>
    <w:rsid w:val="009B4A54"/>
    <w:rsid w:val="009B4D5A"/>
    <w:rsid w:val="009B6329"/>
    <w:rsid w:val="009C0460"/>
    <w:rsid w:val="009C0F7C"/>
    <w:rsid w:val="009C3B3B"/>
    <w:rsid w:val="009C5F1C"/>
    <w:rsid w:val="009D17FF"/>
    <w:rsid w:val="009D2279"/>
    <w:rsid w:val="009D3190"/>
    <w:rsid w:val="009D3A06"/>
    <w:rsid w:val="009D4257"/>
    <w:rsid w:val="009D4721"/>
    <w:rsid w:val="009D62C8"/>
    <w:rsid w:val="009D6393"/>
    <w:rsid w:val="009D7246"/>
    <w:rsid w:val="009D7A79"/>
    <w:rsid w:val="009E52EE"/>
    <w:rsid w:val="009E6378"/>
    <w:rsid w:val="009F097B"/>
    <w:rsid w:val="009F3394"/>
    <w:rsid w:val="009F35B9"/>
    <w:rsid w:val="00A02EBA"/>
    <w:rsid w:val="00A04A80"/>
    <w:rsid w:val="00A0649E"/>
    <w:rsid w:val="00A06B00"/>
    <w:rsid w:val="00A078DB"/>
    <w:rsid w:val="00A07B1E"/>
    <w:rsid w:val="00A07C4B"/>
    <w:rsid w:val="00A10041"/>
    <w:rsid w:val="00A12295"/>
    <w:rsid w:val="00A12EF8"/>
    <w:rsid w:val="00A12F72"/>
    <w:rsid w:val="00A16D3D"/>
    <w:rsid w:val="00A17944"/>
    <w:rsid w:val="00A25B65"/>
    <w:rsid w:val="00A25DDA"/>
    <w:rsid w:val="00A26CD4"/>
    <w:rsid w:val="00A278B3"/>
    <w:rsid w:val="00A27D66"/>
    <w:rsid w:val="00A30058"/>
    <w:rsid w:val="00A3016E"/>
    <w:rsid w:val="00A33011"/>
    <w:rsid w:val="00A34D11"/>
    <w:rsid w:val="00A357EC"/>
    <w:rsid w:val="00A37BD0"/>
    <w:rsid w:val="00A4041F"/>
    <w:rsid w:val="00A44155"/>
    <w:rsid w:val="00A44DF6"/>
    <w:rsid w:val="00A47CD9"/>
    <w:rsid w:val="00A5166E"/>
    <w:rsid w:val="00A52794"/>
    <w:rsid w:val="00A5395A"/>
    <w:rsid w:val="00A55EAA"/>
    <w:rsid w:val="00A57917"/>
    <w:rsid w:val="00A6011C"/>
    <w:rsid w:val="00A60EB5"/>
    <w:rsid w:val="00A6278C"/>
    <w:rsid w:val="00A634B5"/>
    <w:rsid w:val="00A65A8B"/>
    <w:rsid w:val="00A676C0"/>
    <w:rsid w:val="00A72D61"/>
    <w:rsid w:val="00A76D32"/>
    <w:rsid w:val="00A82C09"/>
    <w:rsid w:val="00A83701"/>
    <w:rsid w:val="00A83F1A"/>
    <w:rsid w:val="00A840FC"/>
    <w:rsid w:val="00A8531C"/>
    <w:rsid w:val="00A871B5"/>
    <w:rsid w:val="00A92DC3"/>
    <w:rsid w:val="00A93B66"/>
    <w:rsid w:val="00A94BB2"/>
    <w:rsid w:val="00A951B3"/>
    <w:rsid w:val="00A95A3E"/>
    <w:rsid w:val="00A9625C"/>
    <w:rsid w:val="00A964FD"/>
    <w:rsid w:val="00A96B30"/>
    <w:rsid w:val="00A97E4F"/>
    <w:rsid w:val="00AA2737"/>
    <w:rsid w:val="00AA293F"/>
    <w:rsid w:val="00AA3BD3"/>
    <w:rsid w:val="00AA4A40"/>
    <w:rsid w:val="00AA56CB"/>
    <w:rsid w:val="00AB32D1"/>
    <w:rsid w:val="00AB63E4"/>
    <w:rsid w:val="00AC0226"/>
    <w:rsid w:val="00AC0BCB"/>
    <w:rsid w:val="00AC1396"/>
    <w:rsid w:val="00AC2818"/>
    <w:rsid w:val="00AC423D"/>
    <w:rsid w:val="00AC5BF2"/>
    <w:rsid w:val="00AC5FA3"/>
    <w:rsid w:val="00AC70F9"/>
    <w:rsid w:val="00AC75F9"/>
    <w:rsid w:val="00AC7AB5"/>
    <w:rsid w:val="00AD01E9"/>
    <w:rsid w:val="00AD0F76"/>
    <w:rsid w:val="00AD1104"/>
    <w:rsid w:val="00AD3DFD"/>
    <w:rsid w:val="00AD3FB1"/>
    <w:rsid w:val="00AD44A6"/>
    <w:rsid w:val="00AD5ED2"/>
    <w:rsid w:val="00AD63EB"/>
    <w:rsid w:val="00AD69A0"/>
    <w:rsid w:val="00AE04F2"/>
    <w:rsid w:val="00AE0CD6"/>
    <w:rsid w:val="00AE0D2F"/>
    <w:rsid w:val="00AE1DF8"/>
    <w:rsid w:val="00AE5125"/>
    <w:rsid w:val="00AE53FB"/>
    <w:rsid w:val="00AE58EA"/>
    <w:rsid w:val="00AE5922"/>
    <w:rsid w:val="00AE5C4C"/>
    <w:rsid w:val="00AF1009"/>
    <w:rsid w:val="00AF19AB"/>
    <w:rsid w:val="00AF3341"/>
    <w:rsid w:val="00AF3929"/>
    <w:rsid w:val="00AF57E0"/>
    <w:rsid w:val="00B0042B"/>
    <w:rsid w:val="00B02F37"/>
    <w:rsid w:val="00B05668"/>
    <w:rsid w:val="00B072E3"/>
    <w:rsid w:val="00B11110"/>
    <w:rsid w:val="00B116E0"/>
    <w:rsid w:val="00B12AB3"/>
    <w:rsid w:val="00B14AFB"/>
    <w:rsid w:val="00B15794"/>
    <w:rsid w:val="00B16A7C"/>
    <w:rsid w:val="00B17CD8"/>
    <w:rsid w:val="00B17FB5"/>
    <w:rsid w:val="00B215E5"/>
    <w:rsid w:val="00B26142"/>
    <w:rsid w:val="00B2705C"/>
    <w:rsid w:val="00B3237D"/>
    <w:rsid w:val="00B33E0E"/>
    <w:rsid w:val="00B35D5C"/>
    <w:rsid w:val="00B3665D"/>
    <w:rsid w:val="00B37055"/>
    <w:rsid w:val="00B3777C"/>
    <w:rsid w:val="00B40E2B"/>
    <w:rsid w:val="00B42328"/>
    <w:rsid w:val="00B4246F"/>
    <w:rsid w:val="00B47ACB"/>
    <w:rsid w:val="00B50AF4"/>
    <w:rsid w:val="00B51B23"/>
    <w:rsid w:val="00B51E3D"/>
    <w:rsid w:val="00B5378B"/>
    <w:rsid w:val="00B53B96"/>
    <w:rsid w:val="00B55566"/>
    <w:rsid w:val="00B57C2D"/>
    <w:rsid w:val="00B61795"/>
    <w:rsid w:val="00B658B3"/>
    <w:rsid w:val="00B659EA"/>
    <w:rsid w:val="00B702E7"/>
    <w:rsid w:val="00B71677"/>
    <w:rsid w:val="00B72B14"/>
    <w:rsid w:val="00B73301"/>
    <w:rsid w:val="00B73D98"/>
    <w:rsid w:val="00B74692"/>
    <w:rsid w:val="00B76A9D"/>
    <w:rsid w:val="00B778A5"/>
    <w:rsid w:val="00B80388"/>
    <w:rsid w:val="00B81C00"/>
    <w:rsid w:val="00B838E1"/>
    <w:rsid w:val="00B86382"/>
    <w:rsid w:val="00B8655C"/>
    <w:rsid w:val="00B8689E"/>
    <w:rsid w:val="00B901AC"/>
    <w:rsid w:val="00B9087A"/>
    <w:rsid w:val="00B91264"/>
    <w:rsid w:val="00B912CD"/>
    <w:rsid w:val="00B92265"/>
    <w:rsid w:val="00B9258D"/>
    <w:rsid w:val="00B92608"/>
    <w:rsid w:val="00B92A8A"/>
    <w:rsid w:val="00B93149"/>
    <w:rsid w:val="00B94711"/>
    <w:rsid w:val="00B94E4F"/>
    <w:rsid w:val="00BA0566"/>
    <w:rsid w:val="00BA0ABB"/>
    <w:rsid w:val="00BA149F"/>
    <w:rsid w:val="00BA3E10"/>
    <w:rsid w:val="00BA50A2"/>
    <w:rsid w:val="00BA7365"/>
    <w:rsid w:val="00BA74F3"/>
    <w:rsid w:val="00BB6EE2"/>
    <w:rsid w:val="00BB7853"/>
    <w:rsid w:val="00BC0496"/>
    <w:rsid w:val="00BC0DB4"/>
    <w:rsid w:val="00BC120B"/>
    <w:rsid w:val="00BC1F9C"/>
    <w:rsid w:val="00BC2A3D"/>
    <w:rsid w:val="00BC2ED3"/>
    <w:rsid w:val="00BC3098"/>
    <w:rsid w:val="00BC3D46"/>
    <w:rsid w:val="00BC58AD"/>
    <w:rsid w:val="00BC5C48"/>
    <w:rsid w:val="00BC6CE1"/>
    <w:rsid w:val="00BC73A0"/>
    <w:rsid w:val="00BC785F"/>
    <w:rsid w:val="00BC7C17"/>
    <w:rsid w:val="00BC7CF7"/>
    <w:rsid w:val="00BD0ADD"/>
    <w:rsid w:val="00BD31DA"/>
    <w:rsid w:val="00BD39DD"/>
    <w:rsid w:val="00BD4178"/>
    <w:rsid w:val="00BD4763"/>
    <w:rsid w:val="00BD4CB7"/>
    <w:rsid w:val="00BD54AD"/>
    <w:rsid w:val="00BD561F"/>
    <w:rsid w:val="00BD57EC"/>
    <w:rsid w:val="00BD5985"/>
    <w:rsid w:val="00BD5D78"/>
    <w:rsid w:val="00BD785F"/>
    <w:rsid w:val="00BE0D1A"/>
    <w:rsid w:val="00BE19B7"/>
    <w:rsid w:val="00BE2F80"/>
    <w:rsid w:val="00BE60E4"/>
    <w:rsid w:val="00BE647F"/>
    <w:rsid w:val="00BE711B"/>
    <w:rsid w:val="00BE7978"/>
    <w:rsid w:val="00BF623E"/>
    <w:rsid w:val="00BF6EFD"/>
    <w:rsid w:val="00BF75FA"/>
    <w:rsid w:val="00C00BCD"/>
    <w:rsid w:val="00C016A9"/>
    <w:rsid w:val="00C05A2E"/>
    <w:rsid w:val="00C06F46"/>
    <w:rsid w:val="00C07DE8"/>
    <w:rsid w:val="00C07FA0"/>
    <w:rsid w:val="00C10ABC"/>
    <w:rsid w:val="00C1163E"/>
    <w:rsid w:val="00C12101"/>
    <w:rsid w:val="00C14818"/>
    <w:rsid w:val="00C16297"/>
    <w:rsid w:val="00C17727"/>
    <w:rsid w:val="00C17E07"/>
    <w:rsid w:val="00C225E6"/>
    <w:rsid w:val="00C230F1"/>
    <w:rsid w:val="00C23DE5"/>
    <w:rsid w:val="00C34135"/>
    <w:rsid w:val="00C3569A"/>
    <w:rsid w:val="00C36D81"/>
    <w:rsid w:val="00C40005"/>
    <w:rsid w:val="00C41714"/>
    <w:rsid w:val="00C4682C"/>
    <w:rsid w:val="00C47A58"/>
    <w:rsid w:val="00C5095A"/>
    <w:rsid w:val="00C525A7"/>
    <w:rsid w:val="00C52A9C"/>
    <w:rsid w:val="00C6223C"/>
    <w:rsid w:val="00C62653"/>
    <w:rsid w:val="00C639C3"/>
    <w:rsid w:val="00C63A8D"/>
    <w:rsid w:val="00C640BD"/>
    <w:rsid w:val="00C64ED4"/>
    <w:rsid w:val="00C64F3A"/>
    <w:rsid w:val="00C65B34"/>
    <w:rsid w:val="00C6792F"/>
    <w:rsid w:val="00C70408"/>
    <w:rsid w:val="00C714F7"/>
    <w:rsid w:val="00C74950"/>
    <w:rsid w:val="00C74CD2"/>
    <w:rsid w:val="00C74F2C"/>
    <w:rsid w:val="00C75C34"/>
    <w:rsid w:val="00C76C3F"/>
    <w:rsid w:val="00C76D9D"/>
    <w:rsid w:val="00C816C1"/>
    <w:rsid w:val="00C82C59"/>
    <w:rsid w:val="00C8546D"/>
    <w:rsid w:val="00C86CB4"/>
    <w:rsid w:val="00C86F88"/>
    <w:rsid w:val="00C92A35"/>
    <w:rsid w:val="00C92BBE"/>
    <w:rsid w:val="00C937AD"/>
    <w:rsid w:val="00C94937"/>
    <w:rsid w:val="00C94C84"/>
    <w:rsid w:val="00C96BB4"/>
    <w:rsid w:val="00CA03D4"/>
    <w:rsid w:val="00CA1554"/>
    <w:rsid w:val="00CA1858"/>
    <w:rsid w:val="00CA18E7"/>
    <w:rsid w:val="00CA50C1"/>
    <w:rsid w:val="00CB3FB1"/>
    <w:rsid w:val="00CB544D"/>
    <w:rsid w:val="00CB5BB8"/>
    <w:rsid w:val="00CB6B3B"/>
    <w:rsid w:val="00CB6F9F"/>
    <w:rsid w:val="00CC0D72"/>
    <w:rsid w:val="00CC1122"/>
    <w:rsid w:val="00CC1A3E"/>
    <w:rsid w:val="00CC2746"/>
    <w:rsid w:val="00CC4DC1"/>
    <w:rsid w:val="00CC5816"/>
    <w:rsid w:val="00CC62E2"/>
    <w:rsid w:val="00CC7843"/>
    <w:rsid w:val="00CD0E06"/>
    <w:rsid w:val="00CD318B"/>
    <w:rsid w:val="00CD6A48"/>
    <w:rsid w:val="00CE2D69"/>
    <w:rsid w:val="00CE3608"/>
    <w:rsid w:val="00CE36EC"/>
    <w:rsid w:val="00CE492F"/>
    <w:rsid w:val="00CE4C10"/>
    <w:rsid w:val="00CE4E93"/>
    <w:rsid w:val="00CF125E"/>
    <w:rsid w:val="00CF6578"/>
    <w:rsid w:val="00D0206F"/>
    <w:rsid w:val="00D03157"/>
    <w:rsid w:val="00D0390F"/>
    <w:rsid w:val="00D03DBB"/>
    <w:rsid w:val="00D04B97"/>
    <w:rsid w:val="00D05083"/>
    <w:rsid w:val="00D0560C"/>
    <w:rsid w:val="00D067BB"/>
    <w:rsid w:val="00D06961"/>
    <w:rsid w:val="00D06E76"/>
    <w:rsid w:val="00D10F8E"/>
    <w:rsid w:val="00D122CD"/>
    <w:rsid w:val="00D12D3E"/>
    <w:rsid w:val="00D13DF6"/>
    <w:rsid w:val="00D161BA"/>
    <w:rsid w:val="00D162F3"/>
    <w:rsid w:val="00D1642F"/>
    <w:rsid w:val="00D16F20"/>
    <w:rsid w:val="00D20C45"/>
    <w:rsid w:val="00D21CCD"/>
    <w:rsid w:val="00D22A99"/>
    <w:rsid w:val="00D23CB1"/>
    <w:rsid w:val="00D24E9D"/>
    <w:rsid w:val="00D25352"/>
    <w:rsid w:val="00D2718F"/>
    <w:rsid w:val="00D2762C"/>
    <w:rsid w:val="00D27972"/>
    <w:rsid w:val="00D31036"/>
    <w:rsid w:val="00D323B9"/>
    <w:rsid w:val="00D34224"/>
    <w:rsid w:val="00D34CFD"/>
    <w:rsid w:val="00D35B52"/>
    <w:rsid w:val="00D402D4"/>
    <w:rsid w:val="00D40325"/>
    <w:rsid w:val="00D4078D"/>
    <w:rsid w:val="00D40B2A"/>
    <w:rsid w:val="00D41566"/>
    <w:rsid w:val="00D44338"/>
    <w:rsid w:val="00D44A16"/>
    <w:rsid w:val="00D44C92"/>
    <w:rsid w:val="00D44F96"/>
    <w:rsid w:val="00D46E56"/>
    <w:rsid w:val="00D47652"/>
    <w:rsid w:val="00D476F9"/>
    <w:rsid w:val="00D55979"/>
    <w:rsid w:val="00D56026"/>
    <w:rsid w:val="00D56240"/>
    <w:rsid w:val="00D56798"/>
    <w:rsid w:val="00D57F25"/>
    <w:rsid w:val="00D60815"/>
    <w:rsid w:val="00D60BB9"/>
    <w:rsid w:val="00D621F5"/>
    <w:rsid w:val="00D643F8"/>
    <w:rsid w:val="00D64AB6"/>
    <w:rsid w:val="00D66AAD"/>
    <w:rsid w:val="00D66F65"/>
    <w:rsid w:val="00D70B47"/>
    <w:rsid w:val="00D71B2C"/>
    <w:rsid w:val="00D74752"/>
    <w:rsid w:val="00D74D56"/>
    <w:rsid w:val="00D74DF2"/>
    <w:rsid w:val="00D8123F"/>
    <w:rsid w:val="00D81646"/>
    <w:rsid w:val="00D84310"/>
    <w:rsid w:val="00D84CAF"/>
    <w:rsid w:val="00D85949"/>
    <w:rsid w:val="00D86D28"/>
    <w:rsid w:val="00D9028B"/>
    <w:rsid w:val="00D90E3A"/>
    <w:rsid w:val="00D9133A"/>
    <w:rsid w:val="00D92387"/>
    <w:rsid w:val="00D92429"/>
    <w:rsid w:val="00D94D8C"/>
    <w:rsid w:val="00D95E36"/>
    <w:rsid w:val="00D96906"/>
    <w:rsid w:val="00D96A88"/>
    <w:rsid w:val="00DA1A41"/>
    <w:rsid w:val="00DA4195"/>
    <w:rsid w:val="00DA7A11"/>
    <w:rsid w:val="00DB0288"/>
    <w:rsid w:val="00DB1838"/>
    <w:rsid w:val="00DB234F"/>
    <w:rsid w:val="00DB316B"/>
    <w:rsid w:val="00DB391F"/>
    <w:rsid w:val="00DB4CAA"/>
    <w:rsid w:val="00DB538B"/>
    <w:rsid w:val="00DB67EF"/>
    <w:rsid w:val="00DB7B7D"/>
    <w:rsid w:val="00DC00F7"/>
    <w:rsid w:val="00DC0BFE"/>
    <w:rsid w:val="00DC1A21"/>
    <w:rsid w:val="00DC1D73"/>
    <w:rsid w:val="00DC3B67"/>
    <w:rsid w:val="00DC3C29"/>
    <w:rsid w:val="00DC4604"/>
    <w:rsid w:val="00DC4624"/>
    <w:rsid w:val="00DC6A35"/>
    <w:rsid w:val="00DC74CA"/>
    <w:rsid w:val="00DC7C3E"/>
    <w:rsid w:val="00DD2A91"/>
    <w:rsid w:val="00DD3376"/>
    <w:rsid w:val="00DD428B"/>
    <w:rsid w:val="00DD4C3E"/>
    <w:rsid w:val="00DD50D8"/>
    <w:rsid w:val="00DD51E4"/>
    <w:rsid w:val="00DD5251"/>
    <w:rsid w:val="00DD5C46"/>
    <w:rsid w:val="00DE003D"/>
    <w:rsid w:val="00DE299E"/>
    <w:rsid w:val="00DE407E"/>
    <w:rsid w:val="00DE4C73"/>
    <w:rsid w:val="00DE61A6"/>
    <w:rsid w:val="00DE6BE8"/>
    <w:rsid w:val="00DE7DD1"/>
    <w:rsid w:val="00DF046D"/>
    <w:rsid w:val="00DF08FF"/>
    <w:rsid w:val="00DF0B08"/>
    <w:rsid w:val="00DF2237"/>
    <w:rsid w:val="00DF237C"/>
    <w:rsid w:val="00DF3C68"/>
    <w:rsid w:val="00DF492E"/>
    <w:rsid w:val="00DF4FE9"/>
    <w:rsid w:val="00DF5840"/>
    <w:rsid w:val="00E00FD5"/>
    <w:rsid w:val="00E0143B"/>
    <w:rsid w:val="00E02438"/>
    <w:rsid w:val="00E025A6"/>
    <w:rsid w:val="00E0288E"/>
    <w:rsid w:val="00E037D5"/>
    <w:rsid w:val="00E05C9A"/>
    <w:rsid w:val="00E066F4"/>
    <w:rsid w:val="00E06DA1"/>
    <w:rsid w:val="00E07F7F"/>
    <w:rsid w:val="00E102D8"/>
    <w:rsid w:val="00E10519"/>
    <w:rsid w:val="00E10A71"/>
    <w:rsid w:val="00E11572"/>
    <w:rsid w:val="00E14452"/>
    <w:rsid w:val="00E145D9"/>
    <w:rsid w:val="00E2009C"/>
    <w:rsid w:val="00E25FF4"/>
    <w:rsid w:val="00E30816"/>
    <w:rsid w:val="00E30D06"/>
    <w:rsid w:val="00E322E7"/>
    <w:rsid w:val="00E324C6"/>
    <w:rsid w:val="00E350B8"/>
    <w:rsid w:val="00E36AF8"/>
    <w:rsid w:val="00E373A2"/>
    <w:rsid w:val="00E411D3"/>
    <w:rsid w:val="00E42A43"/>
    <w:rsid w:val="00E42EAC"/>
    <w:rsid w:val="00E43C63"/>
    <w:rsid w:val="00E44AED"/>
    <w:rsid w:val="00E463A7"/>
    <w:rsid w:val="00E46448"/>
    <w:rsid w:val="00E50392"/>
    <w:rsid w:val="00E51432"/>
    <w:rsid w:val="00E518FD"/>
    <w:rsid w:val="00E52932"/>
    <w:rsid w:val="00E55598"/>
    <w:rsid w:val="00E5778C"/>
    <w:rsid w:val="00E6147E"/>
    <w:rsid w:val="00E62A4C"/>
    <w:rsid w:val="00E65BED"/>
    <w:rsid w:val="00E65DEA"/>
    <w:rsid w:val="00E70826"/>
    <w:rsid w:val="00E72600"/>
    <w:rsid w:val="00E73E75"/>
    <w:rsid w:val="00E75AFB"/>
    <w:rsid w:val="00E76306"/>
    <w:rsid w:val="00E8080D"/>
    <w:rsid w:val="00E81F4A"/>
    <w:rsid w:val="00E8244D"/>
    <w:rsid w:val="00E82E12"/>
    <w:rsid w:val="00E85EA7"/>
    <w:rsid w:val="00E863E6"/>
    <w:rsid w:val="00E91A8A"/>
    <w:rsid w:val="00E91EF4"/>
    <w:rsid w:val="00E93A3A"/>
    <w:rsid w:val="00E94124"/>
    <w:rsid w:val="00E95B02"/>
    <w:rsid w:val="00E95FB1"/>
    <w:rsid w:val="00E961A0"/>
    <w:rsid w:val="00E9692B"/>
    <w:rsid w:val="00E97522"/>
    <w:rsid w:val="00EA012B"/>
    <w:rsid w:val="00EA1F20"/>
    <w:rsid w:val="00EA2662"/>
    <w:rsid w:val="00EA620F"/>
    <w:rsid w:val="00EA6E5F"/>
    <w:rsid w:val="00EB222A"/>
    <w:rsid w:val="00EB22F1"/>
    <w:rsid w:val="00EB4119"/>
    <w:rsid w:val="00EB5BA6"/>
    <w:rsid w:val="00EC064E"/>
    <w:rsid w:val="00EC082B"/>
    <w:rsid w:val="00EC0FF4"/>
    <w:rsid w:val="00EC2259"/>
    <w:rsid w:val="00EC311B"/>
    <w:rsid w:val="00EC5DD5"/>
    <w:rsid w:val="00EC657E"/>
    <w:rsid w:val="00EC77B4"/>
    <w:rsid w:val="00ED0FDB"/>
    <w:rsid w:val="00ED1A42"/>
    <w:rsid w:val="00ED1F17"/>
    <w:rsid w:val="00ED2583"/>
    <w:rsid w:val="00ED4FF2"/>
    <w:rsid w:val="00ED65A1"/>
    <w:rsid w:val="00ED6B67"/>
    <w:rsid w:val="00EE2D50"/>
    <w:rsid w:val="00EE3BD1"/>
    <w:rsid w:val="00EE3DB7"/>
    <w:rsid w:val="00EE40B2"/>
    <w:rsid w:val="00EF01A5"/>
    <w:rsid w:val="00EF1728"/>
    <w:rsid w:val="00EF37EF"/>
    <w:rsid w:val="00EF4521"/>
    <w:rsid w:val="00EF5B1E"/>
    <w:rsid w:val="00EF70C5"/>
    <w:rsid w:val="00EF776F"/>
    <w:rsid w:val="00EF7988"/>
    <w:rsid w:val="00F00DF4"/>
    <w:rsid w:val="00F01B49"/>
    <w:rsid w:val="00F023E5"/>
    <w:rsid w:val="00F03C17"/>
    <w:rsid w:val="00F120D1"/>
    <w:rsid w:val="00F123E4"/>
    <w:rsid w:val="00F1603D"/>
    <w:rsid w:val="00F20F11"/>
    <w:rsid w:val="00F223E2"/>
    <w:rsid w:val="00F224C1"/>
    <w:rsid w:val="00F24085"/>
    <w:rsid w:val="00F248E3"/>
    <w:rsid w:val="00F27358"/>
    <w:rsid w:val="00F32EB0"/>
    <w:rsid w:val="00F33B7B"/>
    <w:rsid w:val="00F3635B"/>
    <w:rsid w:val="00F435F9"/>
    <w:rsid w:val="00F44D59"/>
    <w:rsid w:val="00F459B3"/>
    <w:rsid w:val="00F46015"/>
    <w:rsid w:val="00F470BF"/>
    <w:rsid w:val="00F517E2"/>
    <w:rsid w:val="00F526A5"/>
    <w:rsid w:val="00F53691"/>
    <w:rsid w:val="00F550DA"/>
    <w:rsid w:val="00F60214"/>
    <w:rsid w:val="00F62C12"/>
    <w:rsid w:val="00F66248"/>
    <w:rsid w:val="00F6751B"/>
    <w:rsid w:val="00F67B9A"/>
    <w:rsid w:val="00F73D1F"/>
    <w:rsid w:val="00F747B3"/>
    <w:rsid w:val="00F749E9"/>
    <w:rsid w:val="00F760E5"/>
    <w:rsid w:val="00F761A6"/>
    <w:rsid w:val="00F80C23"/>
    <w:rsid w:val="00F80C90"/>
    <w:rsid w:val="00F84B25"/>
    <w:rsid w:val="00F85132"/>
    <w:rsid w:val="00F90C22"/>
    <w:rsid w:val="00F9219D"/>
    <w:rsid w:val="00F92D8C"/>
    <w:rsid w:val="00F93183"/>
    <w:rsid w:val="00F93637"/>
    <w:rsid w:val="00F9461F"/>
    <w:rsid w:val="00F95642"/>
    <w:rsid w:val="00F95B0B"/>
    <w:rsid w:val="00F97BF6"/>
    <w:rsid w:val="00F97CC2"/>
    <w:rsid w:val="00FA01F9"/>
    <w:rsid w:val="00FA1914"/>
    <w:rsid w:val="00FA1F58"/>
    <w:rsid w:val="00FA32DA"/>
    <w:rsid w:val="00FA55A4"/>
    <w:rsid w:val="00FB2206"/>
    <w:rsid w:val="00FC4C9B"/>
    <w:rsid w:val="00FC5C2F"/>
    <w:rsid w:val="00FC74E9"/>
    <w:rsid w:val="00FC7DE8"/>
    <w:rsid w:val="00FD0BB7"/>
    <w:rsid w:val="00FD0DDB"/>
    <w:rsid w:val="00FD137D"/>
    <w:rsid w:val="00FD2340"/>
    <w:rsid w:val="00FD3812"/>
    <w:rsid w:val="00FD40FC"/>
    <w:rsid w:val="00FD57D9"/>
    <w:rsid w:val="00FD5CD9"/>
    <w:rsid w:val="00FD7A2C"/>
    <w:rsid w:val="00FE240D"/>
    <w:rsid w:val="00FE2AEE"/>
    <w:rsid w:val="00FE7780"/>
    <w:rsid w:val="00FF1ABA"/>
    <w:rsid w:val="00FF5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34"/>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paragraph" w:styleId="BodyTextIndent">
    <w:name w:val="Body Text Indent"/>
    <w:basedOn w:val="Normal"/>
    <w:link w:val="BodyTextIndentChar"/>
    <w:uiPriority w:val="99"/>
    <w:semiHidden/>
    <w:unhideWhenUsed/>
    <w:rsid w:val="003E0196"/>
    <w:pPr>
      <w:spacing w:after="120"/>
      <w:ind w:left="360"/>
    </w:pPr>
  </w:style>
  <w:style w:type="character" w:customStyle="1" w:styleId="BodyTextIndentChar">
    <w:name w:val="Body Text Indent Char"/>
    <w:basedOn w:val="DefaultParagraphFont"/>
    <w:link w:val="BodyTextIndent"/>
    <w:uiPriority w:val="99"/>
    <w:semiHidden/>
    <w:rsid w:val="003E0196"/>
  </w:style>
  <w:style w:type="character" w:styleId="UnresolvedMention">
    <w:name w:val="Unresolved Mention"/>
    <w:basedOn w:val="DefaultParagraphFont"/>
    <w:uiPriority w:val="99"/>
    <w:semiHidden/>
    <w:unhideWhenUsed/>
    <w:rsid w:val="00BC1F9C"/>
    <w:rPr>
      <w:color w:val="605E5C"/>
      <w:shd w:val="clear" w:color="auto" w:fill="E1DFDD"/>
    </w:rPr>
  </w:style>
  <w:style w:type="paragraph" w:customStyle="1" w:styleId="NormalNestorwithnumbering">
    <w:name w:val="Normal Nestor with numbering"/>
    <w:basedOn w:val="Normal"/>
    <w:rsid w:val="008549AA"/>
    <w:pPr>
      <w:widowControl/>
      <w:tabs>
        <w:tab w:val="num" w:pos="360"/>
      </w:tabs>
      <w:autoSpaceDE w:val="0"/>
      <w:autoSpaceDN w:val="0"/>
      <w:adjustRightInd w:val="0"/>
      <w:spacing w:before="120"/>
      <w:ind w:left="360" w:hanging="360"/>
    </w:pPr>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notifysecurity@iot.in.go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otifyoperations@iot.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9780DBC1AE034F9E8E12D0CEA563DC" ma:contentTypeVersion="5" ma:contentTypeDescription="Create a new document." ma:contentTypeScope="" ma:versionID="5ecbdc7daaf2d246c479bbcbbc3397a9">
  <xsd:schema xmlns:xsd="http://www.w3.org/2001/XMLSchema" xmlns:xs="http://www.w3.org/2001/XMLSchema" xmlns:p="http://schemas.microsoft.com/office/2006/metadata/properties" xmlns:ns2="cd5b70c1-fe2d-483e-aa81-d639a6f2b292" targetNamespace="http://schemas.microsoft.com/office/2006/metadata/properties" ma:root="true" ma:fieldsID="65374bb06322201f9cc23ef6938dfbff" ns2:_="">
    <xsd:import namespace="cd5b70c1-fe2d-483e-aa81-d639a6f2b2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b70c1-fe2d-483e-aa81-d639a6f2b2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E6B42F-A6A8-4639-B59C-4C10123ED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b70c1-fe2d-483e-aa81-d639a6f2b2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2E8A2A-5D70-4018-B1B8-685425219E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32CEA3-BB56-4B06-B600-37510A1EF054}">
  <ds:schemaRefs>
    <ds:schemaRef ds:uri="http://schemas.openxmlformats.org/officeDocument/2006/bibliography"/>
  </ds:schemaRefs>
</ds:datastoreItem>
</file>

<file path=customXml/itemProps4.xml><?xml version="1.0" encoding="utf-8"?>
<ds:datastoreItem xmlns:ds="http://schemas.openxmlformats.org/officeDocument/2006/customXml" ds:itemID="{3DB88FAC-A4A1-4657-8B46-6E7EBF2BD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3576</Words>
  <Characters>20389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2022-03-22T21:30:00Z</dcterms:created>
  <dcterms:modified xsi:type="dcterms:W3CDTF">2022-03-22T21:30:00Z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0x010100319780DBC1AE034F9E8E12D0CEA563DC</vt:lpwstr>
  </property>
</Properties>
</file>